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rsidTr="0098700E">
            <w:tc>
              <w:tcPr>
                <w:tcW w:w="7692"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tbl>
          <w:tblPr>
            <w:tblpPr w:leftFromText="187" w:rightFromText="187" w:vertAnchor="page" w:horzAnchor="page" w:tblpX="2191" w:tblpY="5911"/>
            <w:tblW w:w="4286" w:type="pct"/>
            <w:tblBorders>
              <w:left w:val="single" w:sz="12" w:space="0" w:color="4472C4" w:themeColor="accent1"/>
            </w:tblBorders>
            <w:tblCellMar>
              <w:left w:w="144" w:type="dxa"/>
              <w:right w:w="115" w:type="dxa"/>
            </w:tblCellMar>
            <w:tblLook w:val="04A0" w:firstRow="1" w:lastRow="0" w:firstColumn="1" w:lastColumn="0" w:noHBand="0" w:noVBand="1"/>
          </w:tblPr>
          <w:tblGrid>
            <w:gridCol w:w="8535"/>
          </w:tblGrid>
          <w:tr w:rsidR="0098700E" w:rsidRPr="00AE00E1" w14:paraId="24D7974D" w14:textId="77777777" w:rsidTr="009A2845">
            <w:tc>
              <w:tcPr>
                <w:tcW w:w="8535" w:type="dxa"/>
              </w:tcPr>
              <w:sdt>
                <w:sdtPr>
                  <w:rPr>
                    <w:rFonts w:asciiTheme="majorHAnsi" w:eastAsiaTheme="majorEastAsia" w:hAnsiTheme="majorHAnsi" w:cstheme="majorBidi"/>
                    <w:color w:val="4472C4" w:themeColor="accent1"/>
                    <w:sz w:val="72"/>
                    <w:szCs w:val="72"/>
                    <w:lang w:val="lt-LT"/>
                  </w:rPr>
                  <w:alias w:val="Title"/>
                  <w:id w:val="13406919"/>
                  <w:placeholder>
                    <w:docPart w:val="020C2F5B9190488297748C322BD5B7EB"/>
                  </w:placeholder>
                  <w:dataBinding w:prefixMappings="xmlns:ns0='http://schemas.openxmlformats.org/package/2006/metadata/core-properties' xmlns:ns1='http://purl.org/dc/elements/1.1/'" w:xpath="/ns0:coreProperties[1]/ns1:title[1]" w:storeItemID="{6C3C8BC8-F283-45AE-878A-BAB7291924A1}"/>
                  <w:text/>
                </w:sdtPr>
                <w:sdtContent>
                  <w:p w14:paraId="3C9114CB" w14:textId="03BC7B8C" w:rsidR="0098700E" w:rsidRPr="0036054C" w:rsidRDefault="00152807" w:rsidP="009A2845">
                    <w:pPr>
                      <w:pStyle w:val="Betarp"/>
                      <w:spacing w:line="216" w:lineRule="auto"/>
                      <w:rPr>
                        <w:rFonts w:asciiTheme="majorHAnsi" w:eastAsiaTheme="majorEastAsia" w:hAnsiTheme="majorHAnsi" w:cstheme="majorBidi"/>
                        <w:color w:val="4472C4" w:themeColor="accent1"/>
                        <w:sz w:val="88"/>
                        <w:szCs w:val="88"/>
                        <w:lang w:val="lt-LT"/>
                      </w:rPr>
                    </w:pPr>
                    <w:r w:rsidRPr="00152807">
                      <w:rPr>
                        <w:rFonts w:asciiTheme="majorHAnsi" w:eastAsiaTheme="majorEastAsia" w:hAnsiTheme="majorHAnsi" w:cstheme="majorBidi"/>
                        <w:color w:val="4472C4" w:themeColor="accent1"/>
                        <w:sz w:val="72"/>
                        <w:szCs w:val="72"/>
                        <w:lang w:val="lt-LT"/>
                      </w:rPr>
                      <w:t>VIEŠOJO PIRKIMO „PARKO G. (NA-6) IR LIEPŲ G. (NA-7) ATKARPOS NAUJOSIOS ŪTOS K., NAUJOSIOS ŪTOS SEN., PRIENŲ R. SAV. KAPITALINIS REMONTAS“ATVIRO KONKURSO BENDROSIOS SĄLYGOS</w:t>
                    </w:r>
                  </w:p>
                </w:sdtContent>
              </w:sdt>
            </w:tc>
          </w:tr>
          <w:tr w:rsidR="0098700E" w:rsidRPr="0036054C" w14:paraId="4CE303A3" w14:textId="77777777" w:rsidTr="009A2845">
            <w:sdt>
              <w:sdtPr>
                <w:rPr>
                  <w:color w:val="2F5496" w:themeColor="accent1" w:themeShade="BF"/>
                  <w:sz w:val="24"/>
                  <w:szCs w:val="24"/>
                  <w:lang w:val="lt-LT"/>
                </w:rPr>
                <w:alias w:val="Subtitle"/>
                <w:id w:val="13406923"/>
                <w:placeholder>
                  <w:docPart w:val="B9DB6B413F434D27A470BF7825F28CEF"/>
                </w:placeholder>
                <w:dataBinding w:prefixMappings="xmlns:ns0='http://schemas.openxmlformats.org/package/2006/metadata/core-properties' xmlns:ns1='http://purl.org/dc/elements/1.1/'" w:xpath="/ns0:coreProperties[1]/ns1:subject[1]" w:storeItemID="{6C3C8BC8-F283-45AE-878A-BAB7291924A1}"/>
                <w:text/>
              </w:sdtPr>
              <w:sdtEndPr/>
              <w:sdtContent>
                <w:tc>
                  <w:tcPr>
                    <w:tcW w:w="8535" w:type="dxa"/>
                    <w:tcMar>
                      <w:top w:w="216" w:type="dxa"/>
                      <w:left w:w="115" w:type="dxa"/>
                      <w:bottom w:w="216" w:type="dxa"/>
                      <w:right w:w="115" w:type="dxa"/>
                    </w:tcMar>
                  </w:tcPr>
                  <w:p w14:paraId="7DD4197E" w14:textId="77777777" w:rsidR="0098700E" w:rsidRPr="00AB04C3" w:rsidRDefault="0098700E" w:rsidP="009A2845">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p w14:paraId="7D62C912" w14:textId="667A14B2" w:rsidR="00481A2B" w:rsidRDefault="0098700E">
          <w:pPr>
            <w:rPr>
              <w:lang w:val="lt-LT"/>
            </w:rPr>
          </w:pPr>
          <w:r w:rsidRPr="0036054C">
            <w:rPr>
              <w:lang w:val="lt-LT"/>
            </w:rPr>
            <w:t xml:space="preserve"> </w:t>
          </w:r>
          <w:del w:id="0" w:author="Autorius">
            <w:r w:rsidR="00184B8C" w:rsidRPr="0036054C" w:rsidDel="00152807">
              <w:rPr>
                <w:lang w:val="lt-LT"/>
              </w:rPr>
              <w:br w:type="page"/>
            </w:r>
          </w:del>
          <w:bookmarkStart w:id="1" w:name="_GoBack"/>
          <w:bookmarkEnd w:id="1"/>
        </w:p>
        <w:p w14:paraId="7C6E8178" w14:textId="0C178555" w:rsidR="00184B8C" w:rsidRPr="0036054C" w:rsidRDefault="00183E94">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183E94"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183E94"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183E94"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183E94"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183E94"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183E94"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183E94"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183E94"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183E94"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183E94"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183E94"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183E94"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183E94"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183E94"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183E94"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183E94"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183E94"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183E94"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183E94"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183E94"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183E94"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2" w:name="_Toc126263048"/>
      <w:r w:rsidRPr="00471E3D">
        <w:rPr>
          <w:rFonts w:asciiTheme="minorHAnsi" w:hAnsiTheme="minorHAnsi" w:cstheme="minorHAnsi"/>
          <w:color w:val="auto"/>
          <w:lang w:val="lt-LT"/>
        </w:rPr>
        <w:lastRenderedPageBreak/>
        <w:t>Sąvokos ir sutrumpinimai</w:t>
      </w:r>
      <w:bookmarkEnd w:id="2"/>
    </w:p>
    <w:p w14:paraId="00A03816" w14:textId="77777777" w:rsidR="00184B8C" w:rsidRPr="0036054C"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B17706">
      <w:pPr>
        <w:pStyle w:val="Sraopastraipa"/>
        <w:numPr>
          <w:ilvl w:val="1"/>
          <w:numId w:val="2"/>
        </w:numPr>
        <w:tabs>
          <w:tab w:val="left" w:pos="1080"/>
        </w:tabs>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B17706">
      <w:pPr>
        <w:pStyle w:val="Sraopastraipa"/>
        <w:numPr>
          <w:ilvl w:val="1"/>
          <w:numId w:val="2"/>
        </w:numPr>
        <w:tabs>
          <w:tab w:val="left" w:pos="1080"/>
        </w:tabs>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B17706">
      <w:pPr>
        <w:pStyle w:val="Sraopastraipa"/>
        <w:numPr>
          <w:ilvl w:val="1"/>
          <w:numId w:val="2"/>
        </w:numPr>
        <w:tabs>
          <w:tab w:val="left" w:pos="1080"/>
        </w:tabs>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B17706">
      <w:pPr>
        <w:pStyle w:val="Sraopastraipa"/>
        <w:numPr>
          <w:ilvl w:val="1"/>
          <w:numId w:val="2"/>
        </w:numPr>
        <w:tabs>
          <w:tab w:val="left" w:pos="1080"/>
        </w:tabs>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B17706">
      <w:pPr>
        <w:pStyle w:val="Sraopastraipa"/>
        <w:numPr>
          <w:ilvl w:val="1"/>
          <w:numId w:val="2"/>
        </w:numPr>
        <w:tabs>
          <w:tab w:val="left" w:pos="1080"/>
        </w:tabs>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B17706">
      <w:pPr>
        <w:pStyle w:val="Sraopastraipa"/>
        <w:numPr>
          <w:ilvl w:val="1"/>
          <w:numId w:val="2"/>
        </w:numPr>
        <w:tabs>
          <w:tab w:val="left" w:pos="1080"/>
        </w:tabs>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B17706">
      <w:pPr>
        <w:pStyle w:val="Sraopastraipa"/>
        <w:numPr>
          <w:ilvl w:val="1"/>
          <w:numId w:val="2"/>
        </w:numPr>
        <w:tabs>
          <w:tab w:val="left" w:pos="1080"/>
        </w:tabs>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B17706">
      <w:pPr>
        <w:pStyle w:val="Sraopastraipa"/>
        <w:numPr>
          <w:ilvl w:val="1"/>
          <w:numId w:val="2"/>
        </w:numPr>
        <w:tabs>
          <w:tab w:val="left" w:pos="1080"/>
        </w:tabs>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B17706">
      <w:pPr>
        <w:pStyle w:val="Sraopastraipa"/>
        <w:numPr>
          <w:ilvl w:val="1"/>
          <w:numId w:val="2"/>
        </w:numPr>
        <w:tabs>
          <w:tab w:val="left" w:pos="1080"/>
        </w:tabs>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B17706">
      <w:pPr>
        <w:pStyle w:val="Sraopastraipa"/>
        <w:numPr>
          <w:ilvl w:val="1"/>
          <w:numId w:val="2"/>
        </w:numPr>
        <w:tabs>
          <w:tab w:val="left" w:pos="1080"/>
        </w:tabs>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B17706">
      <w:pPr>
        <w:pStyle w:val="Sraopastraipa"/>
        <w:numPr>
          <w:ilvl w:val="1"/>
          <w:numId w:val="2"/>
        </w:numPr>
        <w:tabs>
          <w:tab w:val="left" w:pos="1080"/>
        </w:tabs>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B17706">
      <w:pPr>
        <w:pStyle w:val="Sraopastraipa"/>
        <w:numPr>
          <w:ilvl w:val="1"/>
          <w:numId w:val="2"/>
        </w:numPr>
        <w:tabs>
          <w:tab w:val="left" w:pos="1080"/>
        </w:tabs>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B17706">
      <w:pPr>
        <w:pStyle w:val="Sraopastraipa"/>
        <w:numPr>
          <w:ilvl w:val="1"/>
          <w:numId w:val="2"/>
        </w:numPr>
        <w:tabs>
          <w:tab w:val="left" w:pos="1080"/>
        </w:tabs>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B17706">
      <w:pPr>
        <w:pStyle w:val="Sraopastraipa"/>
        <w:numPr>
          <w:ilvl w:val="1"/>
          <w:numId w:val="2"/>
        </w:numPr>
        <w:tabs>
          <w:tab w:val="left" w:pos="1080"/>
        </w:tabs>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B17706">
      <w:pPr>
        <w:pStyle w:val="Sraopastraipa"/>
        <w:numPr>
          <w:ilvl w:val="1"/>
          <w:numId w:val="2"/>
        </w:numPr>
        <w:tabs>
          <w:tab w:val="left" w:pos="1080"/>
        </w:tabs>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3" w:name="_Toc126263049"/>
      <w:r w:rsidRPr="00471E3D">
        <w:rPr>
          <w:rFonts w:asciiTheme="minorHAnsi" w:hAnsiTheme="minorHAnsi" w:cstheme="minorHAnsi"/>
          <w:color w:val="auto"/>
          <w:lang w:val="lt-LT"/>
        </w:rPr>
        <w:t>Bendrosios nuostatos</w:t>
      </w:r>
      <w:bookmarkEnd w:id="3"/>
      <w:r w:rsidR="0076184F" w:rsidRPr="00471E3D">
        <w:rPr>
          <w:rFonts w:asciiTheme="minorHAnsi" w:hAnsiTheme="minorHAnsi" w:cstheme="minorHAnsi"/>
          <w:color w:val="auto"/>
          <w:lang w:val="lt-LT"/>
        </w:rPr>
        <w:t xml:space="preserve"> </w:t>
      </w:r>
    </w:p>
    <w:p w14:paraId="6B9CFCBC" w14:textId="2889E969" w:rsidR="00333DA7" w:rsidRPr="00FF1364" w:rsidRDefault="00733C5F" w:rsidP="00B17706">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B17706">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B17706">
      <w:pPr>
        <w:pStyle w:val="Sraopastraipa"/>
        <w:numPr>
          <w:ilvl w:val="1"/>
          <w:numId w:val="2"/>
        </w:numPr>
        <w:tabs>
          <w:tab w:val="left" w:pos="1134"/>
        </w:tabs>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00B17706">
      <w:pPr>
        <w:pStyle w:val="Sraopastraipa"/>
        <w:numPr>
          <w:ilvl w:val="2"/>
          <w:numId w:val="2"/>
        </w:numPr>
        <w:tabs>
          <w:tab w:val="left" w:pos="1134"/>
        </w:tabs>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B17706">
      <w:pPr>
        <w:pStyle w:val="Sraopastraipa"/>
        <w:numPr>
          <w:ilvl w:val="2"/>
          <w:numId w:val="2"/>
        </w:numPr>
        <w:tabs>
          <w:tab w:val="left" w:pos="1134"/>
        </w:tabs>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B17706">
      <w:pPr>
        <w:pStyle w:val="Sraopastraipa"/>
        <w:numPr>
          <w:ilvl w:val="2"/>
          <w:numId w:val="2"/>
        </w:numPr>
        <w:tabs>
          <w:tab w:val="left" w:pos="1134"/>
        </w:tabs>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B17706">
      <w:pPr>
        <w:pStyle w:val="Sraopastraipa"/>
        <w:numPr>
          <w:ilvl w:val="3"/>
          <w:numId w:val="2"/>
        </w:numPr>
        <w:tabs>
          <w:tab w:val="left" w:pos="1134"/>
        </w:tabs>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B17706">
      <w:pPr>
        <w:pStyle w:val="Sraopastraipa"/>
        <w:numPr>
          <w:ilvl w:val="3"/>
          <w:numId w:val="2"/>
        </w:numPr>
        <w:tabs>
          <w:tab w:val="left" w:pos="1134"/>
        </w:tabs>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B17706">
      <w:pPr>
        <w:pStyle w:val="Sraopastraipa"/>
        <w:numPr>
          <w:ilvl w:val="2"/>
          <w:numId w:val="2"/>
        </w:numPr>
        <w:tabs>
          <w:tab w:val="left" w:pos="1134"/>
        </w:tabs>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B17706">
      <w:pPr>
        <w:pStyle w:val="Sraopastraipa"/>
        <w:numPr>
          <w:ilvl w:val="2"/>
          <w:numId w:val="2"/>
        </w:numPr>
        <w:tabs>
          <w:tab w:val="left" w:pos="1134"/>
        </w:tabs>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00B17706">
      <w:pPr>
        <w:pStyle w:val="Sraopastraipa"/>
        <w:numPr>
          <w:ilvl w:val="1"/>
          <w:numId w:val="2"/>
        </w:numPr>
        <w:tabs>
          <w:tab w:val="left" w:pos="1134"/>
        </w:tabs>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B17706">
      <w:pPr>
        <w:pStyle w:val="Sraopastraipa"/>
        <w:numPr>
          <w:ilvl w:val="1"/>
          <w:numId w:val="2"/>
        </w:numPr>
        <w:tabs>
          <w:tab w:val="left" w:pos="1134"/>
        </w:tabs>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B17706">
      <w:pPr>
        <w:pStyle w:val="Sraopastraipa"/>
        <w:numPr>
          <w:ilvl w:val="1"/>
          <w:numId w:val="2"/>
        </w:numPr>
        <w:tabs>
          <w:tab w:val="left" w:pos="1134"/>
        </w:tabs>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B17706">
      <w:pPr>
        <w:pStyle w:val="Sraopastraipa"/>
        <w:numPr>
          <w:ilvl w:val="1"/>
          <w:numId w:val="2"/>
        </w:numPr>
        <w:tabs>
          <w:tab w:val="left" w:pos="1134"/>
        </w:tabs>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B17706">
      <w:pPr>
        <w:pStyle w:val="Sraopastraipa"/>
        <w:numPr>
          <w:ilvl w:val="1"/>
          <w:numId w:val="2"/>
        </w:numPr>
        <w:tabs>
          <w:tab w:val="left" w:pos="1134"/>
        </w:tabs>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B17706">
      <w:pPr>
        <w:pStyle w:val="Sraopastraipa"/>
        <w:numPr>
          <w:ilvl w:val="1"/>
          <w:numId w:val="2"/>
        </w:numPr>
        <w:tabs>
          <w:tab w:val="left" w:pos="1134"/>
        </w:tabs>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B17706">
      <w:pPr>
        <w:pStyle w:val="Sraopastraipa"/>
        <w:numPr>
          <w:ilvl w:val="1"/>
          <w:numId w:val="2"/>
        </w:numPr>
        <w:tabs>
          <w:tab w:val="left" w:pos="1134"/>
        </w:tabs>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495CBD38" w:rsidR="00EC3FA0" w:rsidRPr="0023690B" w:rsidRDefault="006E749E" w:rsidP="00B17706">
      <w:pPr>
        <w:pStyle w:val="Sraopastraipa"/>
        <w:numPr>
          <w:ilvl w:val="1"/>
          <w:numId w:val="2"/>
        </w:numPr>
        <w:tabs>
          <w:tab w:val="left" w:pos="1134"/>
        </w:tabs>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B17706">
      <w:pPr>
        <w:pStyle w:val="Sraopastraipa"/>
        <w:numPr>
          <w:ilvl w:val="1"/>
          <w:numId w:val="2"/>
        </w:numPr>
        <w:tabs>
          <w:tab w:val="left" w:pos="1134"/>
        </w:tabs>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B17706">
      <w:pPr>
        <w:pStyle w:val="Sraopastraipa"/>
        <w:numPr>
          <w:ilvl w:val="1"/>
          <w:numId w:val="2"/>
        </w:numPr>
        <w:tabs>
          <w:tab w:val="left" w:pos="1134"/>
        </w:tabs>
        <w:spacing w:after="0" w:line="240" w:lineRule="auto"/>
        <w:ind w:left="0" w:firstLine="567"/>
        <w:jc w:val="both"/>
        <w:rPr>
          <w:rFonts w:cstheme="minorHAnsi"/>
          <w:lang w:val="lt-LT"/>
        </w:rPr>
      </w:pPr>
      <w:r w:rsidRPr="001738DA">
        <w:rPr>
          <w:rFonts w:cstheme="minorHAnsi"/>
          <w:lang w:val="lt-LT"/>
        </w:rPr>
        <w:lastRenderedPageBreak/>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00B17706">
      <w:pPr>
        <w:pStyle w:val="Sraopastraipa"/>
        <w:numPr>
          <w:ilvl w:val="1"/>
          <w:numId w:val="2"/>
        </w:numPr>
        <w:tabs>
          <w:tab w:val="left" w:pos="1134"/>
        </w:tabs>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4" w:name="_Toc126263050"/>
      <w:r w:rsidRPr="00471E3D">
        <w:rPr>
          <w:rFonts w:asciiTheme="minorHAnsi" w:hAnsiTheme="minorHAnsi" w:cstheme="minorHAnsi"/>
          <w:color w:val="auto"/>
          <w:lang w:val="lt-LT"/>
        </w:rPr>
        <w:t>Pirkimo objektas</w:t>
      </w:r>
      <w:bookmarkEnd w:id="4"/>
    </w:p>
    <w:p w14:paraId="38ADEB5D" w14:textId="5B111689" w:rsidR="002D3427" w:rsidRDefault="002D3427" w:rsidP="00B17706">
      <w:pPr>
        <w:pStyle w:val="Betarp"/>
        <w:numPr>
          <w:ilvl w:val="1"/>
          <w:numId w:val="50"/>
        </w:numPr>
        <w:tabs>
          <w:tab w:val="left" w:pos="1080"/>
        </w:tabs>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B17706">
      <w:pPr>
        <w:pStyle w:val="Betarp"/>
        <w:numPr>
          <w:ilvl w:val="1"/>
          <w:numId w:val="50"/>
        </w:numPr>
        <w:tabs>
          <w:tab w:val="left" w:pos="1080"/>
        </w:tabs>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5" w:name="_Toc91146027"/>
      <w:bookmarkStart w:id="6" w:name="_Toc91146028"/>
      <w:bookmarkStart w:id="7" w:name="_Toc91146029"/>
      <w:bookmarkStart w:id="8" w:name="_Toc91146030"/>
      <w:bookmarkStart w:id="9" w:name="_Toc91146031"/>
      <w:bookmarkStart w:id="10" w:name="_Toc91146032"/>
      <w:bookmarkStart w:id="11" w:name="_Toc91146033"/>
      <w:bookmarkStart w:id="12" w:name="_Toc91146034"/>
      <w:bookmarkStart w:id="13" w:name="_Toc91146035"/>
      <w:bookmarkStart w:id="14" w:name="_Ref38446847"/>
      <w:bookmarkStart w:id="15" w:name="_Ref38446850"/>
      <w:bookmarkStart w:id="16" w:name="_Toc48053161"/>
      <w:bookmarkStart w:id="17" w:name="_Toc126263051"/>
      <w:bookmarkEnd w:id="5"/>
      <w:bookmarkEnd w:id="6"/>
      <w:bookmarkEnd w:id="7"/>
      <w:bookmarkEnd w:id="8"/>
      <w:bookmarkEnd w:id="9"/>
      <w:bookmarkEnd w:id="10"/>
      <w:bookmarkEnd w:id="11"/>
      <w:bookmarkEnd w:id="12"/>
      <w:bookmarkEnd w:id="13"/>
      <w:r w:rsidRPr="00471E3D">
        <w:rPr>
          <w:rFonts w:asciiTheme="minorHAnsi" w:hAnsiTheme="minorHAnsi" w:cstheme="minorHAnsi"/>
          <w:color w:val="auto"/>
          <w:lang w:val="lt-LT"/>
        </w:rPr>
        <w:t>Perkančiosios organizacijos ir tiekėjų bendravimo ir keitimosi informacija priemonės</w:t>
      </w:r>
      <w:bookmarkEnd w:id="14"/>
      <w:bookmarkEnd w:id="15"/>
      <w:bookmarkEnd w:id="16"/>
      <w:bookmarkEnd w:id="17"/>
      <w:r w:rsidRPr="00471E3D">
        <w:rPr>
          <w:rFonts w:asciiTheme="minorHAnsi" w:hAnsiTheme="minorHAnsi" w:cstheme="minorHAnsi"/>
          <w:color w:val="auto"/>
          <w:lang w:val="lt-LT"/>
        </w:rPr>
        <w:t xml:space="preserve"> </w:t>
      </w:r>
    </w:p>
    <w:p w14:paraId="2653EDB7" w14:textId="618DEB63" w:rsidR="00F42204" w:rsidRPr="0036054C" w:rsidRDefault="00F42204" w:rsidP="00B17706">
      <w:pPr>
        <w:pStyle w:val="Sraopastraipa"/>
        <w:numPr>
          <w:ilvl w:val="1"/>
          <w:numId w:val="9"/>
        </w:numPr>
        <w:tabs>
          <w:tab w:val="left" w:pos="1080"/>
        </w:tabs>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B17706">
      <w:pPr>
        <w:pStyle w:val="Sraopastraipa"/>
        <w:numPr>
          <w:ilvl w:val="1"/>
          <w:numId w:val="9"/>
        </w:numPr>
        <w:tabs>
          <w:tab w:val="left" w:pos="1080"/>
        </w:tabs>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B17706">
      <w:pPr>
        <w:pStyle w:val="Sraopastraipa"/>
        <w:numPr>
          <w:ilvl w:val="1"/>
          <w:numId w:val="9"/>
        </w:numPr>
        <w:tabs>
          <w:tab w:val="left" w:pos="1080"/>
        </w:tabs>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B17706">
      <w:pPr>
        <w:pStyle w:val="Sraopastraipa"/>
        <w:numPr>
          <w:ilvl w:val="1"/>
          <w:numId w:val="9"/>
        </w:numPr>
        <w:tabs>
          <w:tab w:val="left" w:pos="1080"/>
        </w:tabs>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B17706">
      <w:pPr>
        <w:pStyle w:val="Sraopastraipa"/>
        <w:numPr>
          <w:ilvl w:val="2"/>
          <w:numId w:val="9"/>
        </w:numPr>
        <w:tabs>
          <w:tab w:val="left" w:pos="1080"/>
        </w:tabs>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B17706">
      <w:pPr>
        <w:pStyle w:val="Sraopastraipa"/>
        <w:numPr>
          <w:ilvl w:val="2"/>
          <w:numId w:val="9"/>
        </w:numPr>
        <w:tabs>
          <w:tab w:val="left" w:pos="1080"/>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B17706">
      <w:pPr>
        <w:pStyle w:val="Sraopastraipa"/>
        <w:numPr>
          <w:ilvl w:val="1"/>
          <w:numId w:val="9"/>
        </w:numPr>
        <w:tabs>
          <w:tab w:val="left" w:pos="1080"/>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B17706">
      <w:pPr>
        <w:pStyle w:val="Sraopastraipa"/>
        <w:numPr>
          <w:ilvl w:val="1"/>
          <w:numId w:val="9"/>
        </w:numPr>
        <w:tabs>
          <w:tab w:val="left" w:pos="1080"/>
        </w:tabs>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B17706">
      <w:pPr>
        <w:pStyle w:val="Sraopastraipa"/>
        <w:numPr>
          <w:ilvl w:val="1"/>
          <w:numId w:val="9"/>
        </w:numPr>
        <w:tabs>
          <w:tab w:val="left" w:pos="1080"/>
        </w:tabs>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8" w:name="_Ref38446835"/>
      <w:bookmarkStart w:id="19" w:name="_Toc48053162"/>
      <w:bookmarkStart w:id="20"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8"/>
      <w:bookmarkEnd w:id="19"/>
      <w:bookmarkEnd w:id="20"/>
      <w:r w:rsidRPr="00471E3D">
        <w:rPr>
          <w:rFonts w:asciiTheme="minorHAnsi" w:hAnsiTheme="minorHAnsi" w:cstheme="minorHAnsi"/>
          <w:color w:val="auto"/>
          <w:lang w:val="lt-LT"/>
        </w:rPr>
        <w:t xml:space="preserve"> </w:t>
      </w:r>
    </w:p>
    <w:p w14:paraId="00D5666E" w14:textId="66DAE4C4" w:rsidR="00F42204" w:rsidRPr="0036054C" w:rsidRDefault="00F42204" w:rsidP="00B17706">
      <w:pPr>
        <w:pStyle w:val="Sraopastraipa"/>
        <w:numPr>
          <w:ilvl w:val="1"/>
          <w:numId w:val="9"/>
        </w:numPr>
        <w:tabs>
          <w:tab w:val="left" w:pos="990"/>
        </w:tabs>
        <w:spacing w:after="0" w:line="20" w:lineRule="atLeast"/>
        <w:ind w:left="0" w:firstLine="567"/>
        <w:jc w:val="both"/>
        <w:rPr>
          <w:rFonts w:cstheme="minorHAnsi"/>
          <w:iCs/>
          <w:lang w:val="lt-LT"/>
        </w:rPr>
      </w:pPr>
      <w:bookmarkStart w:id="21"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1"/>
      <w:r w:rsidR="005B3633">
        <w:rPr>
          <w:rFonts w:cstheme="minorHAnsi"/>
          <w:lang w:val="lt-LT"/>
        </w:rPr>
        <w:t>dokumentus</w:t>
      </w:r>
      <w:r w:rsidRPr="0036054C">
        <w:rPr>
          <w:rFonts w:cstheme="minorHAnsi"/>
          <w:lang w:val="lt-LT"/>
        </w:rPr>
        <w:t>.</w:t>
      </w:r>
    </w:p>
    <w:p w14:paraId="16E60ADD" w14:textId="71C0AC6A" w:rsidR="00F42204" w:rsidRPr="00B17D6A" w:rsidRDefault="00F42204" w:rsidP="00B17706">
      <w:pPr>
        <w:pStyle w:val="Sraopastraipa"/>
        <w:numPr>
          <w:ilvl w:val="1"/>
          <w:numId w:val="9"/>
        </w:numPr>
        <w:tabs>
          <w:tab w:val="left" w:pos="990"/>
        </w:tabs>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B17706">
      <w:pPr>
        <w:pStyle w:val="Sraopastraipa"/>
        <w:numPr>
          <w:ilvl w:val="1"/>
          <w:numId w:val="9"/>
        </w:numPr>
        <w:tabs>
          <w:tab w:val="left" w:pos="990"/>
        </w:tabs>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00B17706">
      <w:pPr>
        <w:pStyle w:val="Sraopastraipa"/>
        <w:numPr>
          <w:ilvl w:val="1"/>
          <w:numId w:val="9"/>
        </w:numPr>
        <w:tabs>
          <w:tab w:val="left" w:pos="990"/>
        </w:tabs>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B17706">
      <w:pPr>
        <w:pStyle w:val="Sraopastraipa"/>
        <w:numPr>
          <w:ilvl w:val="1"/>
          <w:numId w:val="9"/>
        </w:numPr>
        <w:tabs>
          <w:tab w:val="left" w:pos="990"/>
        </w:tabs>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2" w:name="_Ref39473754"/>
      <w:bookmarkStart w:id="23" w:name="_Ref39473761"/>
      <w:bookmarkStart w:id="24" w:name="_Ref39474188"/>
      <w:bookmarkStart w:id="25" w:name="_Toc48053164"/>
      <w:bookmarkStart w:id="26" w:name="_Toc126263053"/>
      <w:r w:rsidRPr="00471E3D">
        <w:rPr>
          <w:rFonts w:asciiTheme="minorHAnsi" w:hAnsiTheme="minorHAnsi" w:cstheme="minorHAnsi"/>
          <w:color w:val="auto"/>
          <w:lang w:val="lt-LT"/>
        </w:rPr>
        <w:t>Tiekėjų pašalinimo pagrindai</w:t>
      </w:r>
      <w:bookmarkEnd w:id="22"/>
      <w:bookmarkEnd w:id="23"/>
      <w:bookmarkEnd w:id="24"/>
      <w:bookmarkEnd w:id="25"/>
      <w:bookmarkEnd w:id="26"/>
    </w:p>
    <w:p w14:paraId="257E9B44" w14:textId="5A2050E2" w:rsidR="006B57DE" w:rsidRPr="001B32C4" w:rsidRDefault="00395B68" w:rsidP="00B17706">
      <w:pPr>
        <w:pStyle w:val="Sraopastraipa"/>
        <w:numPr>
          <w:ilvl w:val="1"/>
          <w:numId w:val="9"/>
        </w:numPr>
        <w:tabs>
          <w:tab w:val="left" w:pos="1080"/>
        </w:tabs>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7" w:name="_Hlk41039660"/>
      <w:r w:rsidRPr="58B3C938">
        <w:rPr>
          <w:lang w:val="lt-LT"/>
        </w:rPr>
        <w:t xml:space="preserve">subtiekėjų </w:t>
      </w:r>
      <w:bookmarkEnd w:id="27"/>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B17706">
      <w:pPr>
        <w:pStyle w:val="Sraopastraipa"/>
        <w:numPr>
          <w:ilvl w:val="1"/>
          <w:numId w:val="9"/>
        </w:numPr>
        <w:tabs>
          <w:tab w:val="left" w:pos="1080"/>
        </w:tabs>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B17706">
      <w:pPr>
        <w:pStyle w:val="Sraopastraipa"/>
        <w:numPr>
          <w:ilvl w:val="1"/>
          <w:numId w:val="9"/>
        </w:numPr>
        <w:tabs>
          <w:tab w:val="left" w:pos="1080"/>
        </w:tabs>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B17706">
      <w:pPr>
        <w:pStyle w:val="Sraopastraipa"/>
        <w:numPr>
          <w:ilvl w:val="1"/>
          <w:numId w:val="9"/>
        </w:numPr>
        <w:tabs>
          <w:tab w:val="left" w:pos="567"/>
          <w:tab w:val="left" w:pos="1080"/>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00B17706">
      <w:pPr>
        <w:pStyle w:val="Sraopastraipa"/>
        <w:numPr>
          <w:ilvl w:val="1"/>
          <w:numId w:val="9"/>
        </w:numPr>
        <w:tabs>
          <w:tab w:val="left" w:pos="567"/>
          <w:tab w:val="left" w:pos="1080"/>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w:t>
      </w:r>
      <w:r w:rsidRPr="58B3C938">
        <w:rPr>
          <w:rFonts w:eastAsia="Arial"/>
          <w:lang w:val="lt-LT"/>
        </w:rPr>
        <w:lastRenderedPageBreak/>
        <w:t xml:space="preserve">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8" w:name="_Toc48053165"/>
      <w:bookmarkStart w:id="29"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8"/>
      <w:bookmarkEnd w:id="29"/>
    </w:p>
    <w:p w14:paraId="36DE4EEF" w14:textId="61F7C99B" w:rsidR="00F31804" w:rsidRPr="009E40E6" w:rsidRDefault="004E11A9" w:rsidP="00B17706">
      <w:pPr>
        <w:pStyle w:val="Sraopastraipa"/>
        <w:numPr>
          <w:ilvl w:val="1"/>
          <w:numId w:val="10"/>
        </w:numPr>
        <w:tabs>
          <w:tab w:val="left" w:pos="1080"/>
        </w:tabs>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B17706">
      <w:pPr>
        <w:pStyle w:val="Sraopastraipa"/>
        <w:numPr>
          <w:ilvl w:val="1"/>
          <w:numId w:val="10"/>
        </w:numPr>
        <w:tabs>
          <w:tab w:val="left" w:pos="567"/>
          <w:tab w:val="left" w:pos="1080"/>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B17706">
      <w:pPr>
        <w:pStyle w:val="Sraopastraipa"/>
        <w:numPr>
          <w:ilvl w:val="1"/>
          <w:numId w:val="10"/>
        </w:numPr>
        <w:tabs>
          <w:tab w:val="left" w:pos="567"/>
          <w:tab w:val="left" w:pos="1080"/>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30" w:name="_Toc48053166"/>
      <w:bookmarkStart w:id="31" w:name="_Toc126263055"/>
      <w:r w:rsidRPr="00471E3D">
        <w:rPr>
          <w:rFonts w:asciiTheme="minorHAnsi" w:hAnsiTheme="minorHAnsi" w:cstheme="minorHAnsi"/>
          <w:color w:val="auto"/>
          <w:lang w:val="lt-LT"/>
        </w:rPr>
        <w:t>Rezervuota teisė dalyvauti pirkime</w:t>
      </w:r>
      <w:bookmarkEnd w:id="30"/>
      <w:bookmarkEnd w:id="31"/>
    </w:p>
    <w:p w14:paraId="7588BEB4" w14:textId="3FF90BB4" w:rsidR="004E11A9" w:rsidRPr="0036054C" w:rsidRDefault="005B08B2" w:rsidP="00B17706">
      <w:pPr>
        <w:pStyle w:val="Sraopastraipa"/>
        <w:numPr>
          <w:ilvl w:val="1"/>
          <w:numId w:val="9"/>
        </w:numPr>
        <w:tabs>
          <w:tab w:val="left" w:pos="1080"/>
        </w:tabs>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B17706">
      <w:pPr>
        <w:pStyle w:val="Sraopastraipa"/>
        <w:numPr>
          <w:ilvl w:val="1"/>
          <w:numId w:val="9"/>
        </w:numPr>
        <w:tabs>
          <w:tab w:val="left" w:pos="1080"/>
        </w:tabs>
        <w:spacing w:line="240" w:lineRule="auto"/>
        <w:ind w:left="0" w:firstLine="567"/>
        <w:jc w:val="both"/>
        <w:rPr>
          <w:rFonts w:cstheme="minorHAnsi"/>
          <w:color w:val="000000"/>
          <w:lang w:val="lt-LT"/>
        </w:rPr>
      </w:pPr>
      <w:bookmarkStart w:id="32"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2"/>
    </w:p>
    <w:p w14:paraId="752EE7AA" w14:textId="77777777" w:rsidR="005B08B2" w:rsidRPr="0036054C" w:rsidRDefault="005B08B2" w:rsidP="00B17706">
      <w:pPr>
        <w:pStyle w:val="Sraopastraipa"/>
        <w:numPr>
          <w:ilvl w:val="2"/>
          <w:numId w:val="9"/>
        </w:numPr>
        <w:tabs>
          <w:tab w:val="left" w:pos="1080"/>
        </w:tabs>
        <w:spacing w:line="240" w:lineRule="auto"/>
        <w:ind w:left="0" w:firstLine="567"/>
        <w:jc w:val="both"/>
        <w:rPr>
          <w:rFonts w:cstheme="minorHAnsi"/>
          <w:color w:val="000000"/>
          <w:lang w:val="lt-LT"/>
        </w:rPr>
      </w:pPr>
      <w:bookmarkStart w:id="33" w:name="part_c8889be5d523482e81bb176e6fe56cd2"/>
      <w:bookmarkStart w:id="34" w:name="part_da460e3efffa45688cb920cd281c7959"/>
      <w:bookmarkStart w:id="35" w:name="part_2d694ec0bf4747a2ace8bc3a118ff44f"/>
      <w:bookmarkEnd w:id="33"/>
      <w:bookmarkEnd w:id="34"/>
      <w:bookmarkEnd w:id="35"/>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B17706">
      <w:pPr>
        <w:pStyle w:val="Sraopastraipa"/>
        <w:numPr>
          <w:ilvl w:val="2"/>
          <w:numId w:val="9"/>
        </w:numPr>
        <w:tabs>
          <w:tab w:val="left" w:pos="1080"/>
        </w:tabs>
        <w:spacing w:line="240" w:lineRule="auto"/>
        <w:ind w:left="0" w:firstLine="567"/>
        <w:jc w:val="both"/>
        <w:rPr>
          <w:rFonts w:cstheme="minorHAnsi"/>
          <w:color w:val="000000"/>
          <w:lang w:val="lt-LT"/>
        </w:rPr>
      </w:pPr>
      <w:bookmarkStart w:id="36" w:name="part_b3f278cdbcbe467a8b3f1d6ea4ea85f8"/>
      <w:bookmarkEnd w:id="36"/>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B17706">
      <w:pPr>
        <w:pStyle w:val="Sraopastraipa"/>
        <w:numPr>
          <w:ilvl w:val="2"/>
          <w:numId w:val="9"/>
        </w:numPr>
        <w:tabs>
          <w:tab w:val="left" w:pos="1080"/>
        </w:tabs>
        <w:spacing w:line="240" w:lineRule="auto"/>
        <w:ind w:left="0" w:firstLine="567"/>
        <w:jc w:val="both"/>
        <w:rPr>
          <w:rFonts w:cstheme="minorHAnsi"/>
          <w:color w:val="000000"/>
          <w:lang w:val="lt-LT"/>
        </w:rPr>
      </w:pPr>
      <w:bookmarkStart w:id="37" w:name="part_472a163f4f844a9297cdf9e29b7fb942"/>
      <w:bookmarkEnd w:id="37"/>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B17706">
      <w:pPr>
        <w:pStyle w:val="Sraopastraipa"/>
        <w:numPr>
          <w:ilvl w:val="1"/>
          <w:numId w:val="9"/>
        </w:numPr>
        <w:tabs>
          <w:tab w:val="left" w:pos="1080"/>
        </w:tabs>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B17706">
      <w:pPr>
        <w:pStyle w:val="Sraopastraipa"/>
        <w:numPr>
          <w:ilvl w:val="1"/>
          <w:numId w:val="9"/>
        </w:numPr>
        <w:tabs>
          <w:tab w:val="left" w:pos="1080"/>
        </w:tabs>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B17706">
      <w:pPr>
        <w:pStyle w:val="Sraopastraipa"/>
        <w:numPr>
          <w:ilvl w:val="1"/>
          <w:numId w:val="9"/>
        </w:numPr>
        <w:tabs>
          <w:tab w:val="left" w:pos="1080"/>
        </w:tabs>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B17706">
      <w:pPr>
        <w:pStyle w:val="Sraopastraipa"/>
        <w:numPr>
          <w:ilvl w:val="1"/>
          <w:numId w:val="9"/>
        </w:numPr>
        <w:tabs>
          <w:tab w:val="left" w:pos="1080"/>
        </w:tabs>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B17706">
      <w:pPr>
        <w:pStyle w:val="Sraopastraipa"/>
        <w:numPr>
          <w:ilvl w:val="2"/>
          <w:numId w:val="9"/>
        </w:numPr>
        <w:tabs>
          <w:tab w:val="left" w:pos="1080"/>
        </w:tabs>
        <w:spacing w:after="0" w:line="240" w:lineRule="auto"/>
        <w:ind w:left="0" w:firstLine="567"/>
        <w:jc w:val="both"/>
        <w:rPr>
          <w:lang w:val="lt-LT"/>
        </w:rPr>
      </w:pPr>
      <w:r w:rsidRPr="2E4BCC36">
        <w:rPr>
          <w:lang w:val="lt-LT"/>
        </w:rPr>
        <w:t xml:space="preserve"> </w:t>
      </w:r>
      <w:bookmarkStart w:id="38"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8"/>
      <w:r w:rsidR="009B423C">
        <w:rPr>
          <w:lang w:val="lt-LT"/>
        </w:rPr>
        <w:t xml:space="preserve"> </w:t>
      </w:r>
      <w:r w:rsidR="009B423C">
        <w:t>(</w:t>
      </w:r>
    </w:p>
    <w:p w14:paraId="42E6168B" w14:textId="77777777" w:rsidR="005B08B2" w:rsidRPr="0036054C" w:rsidRDefault="005B08B2" w:rsidP="00B17706">
      <w:pPr>
        <w:pStyle w:val="Sraopastraipa"/>
        <w:numPr>
          <w:ilvl w:val="2"/>
          <w:numId w:val="9"/>
        </w:numPr>
        <w:tabs>
          <w:tab w:val="left" w:pos="1080"/>
        </w:tabs>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B17706">
      <w:pPr>
        <w:pStyle w:val="Sraopastraipa"/>
        <w:numPr>
          <w:ilvl w:val="2"/>
          <w:numId w:val="9"/>
        </w:numPr>
        <w:tabs>
          <w:tab w:val="left" w:pos="1080"/>
        </w:tabs>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00B17706">
      <w:pPr>
        <w:pStyle w:val="Sraopastraipa"/>
        <w:numPr>
          <w:ilvl w:val="2"/>
          <w:numId w:val="9"/>
        </w:numPr>
        <w:tabs>
          <w:tab w:val="left" w:pos="1080"/>
        </w:tabs>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B17706">
      <w:pPr>
        <w:pStyle w:val="Sraopastraipa"/>
        <w:numPr>
          <w:ilvl w:val="1"/>
          <w:numId w:val="9"/>
        </w:numPr>
        <w:tabs>
          <w:tab w:val="left" w:pos="1080"/>
        </w:tabs>
        <w:spacing w:after="0" w:line="240" w:lineRule="auto"/>
        <w:ind w:left="0" w:firstLine="567"/>
        <w:jc w:val="both"/>
        <w:rPr>
          <w:lang w:val="lt-LT"/>
        </w:rPr>
      </w:pPr>
      <w:r w:rsidRPr="0036054C">
        <w:rPr>
          <w:color w:val="000000"/>
          <w:lang w:val="lt-LT"/>
        </w:rPr>
        <w:lastRenderedPageBreak/>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B17706">
      <w:pPr>
        <w:pStyle w:val="Sraopastraipa"/>
        <w:numPr>
          <w:ilvl w:val="1"/>
          <w:numId w:val="9"/>
        </w:numPr>
        <w:tabs>
          <w:tab w:val="left" w:pos="1080"/>
        </w:tabs>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9" w:name="_Ref48037697"/>
      <w:bookmarkStart w:id="40" w:name="_Ref48037709"/>
      <w:bookmarkStart w:id="41" w:name="_Toc48053167"/>
      <w:bookmarkStart w:id="42"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9"/>
      <w:bookmarkEnd w:id="40"/>
      <w:bookmarkEnd w:id="41"/>
      <w:bookmarkEnd w:id="42"/>
    </w:p>
    <w:p w14:paraId="785768EB" w14:textId="6754A7D8" w:rsidR="00783E88" w:rsidRPr="00E51A2A" w:rsidRDefault="00546C35" w:rsidP="00B17706">
      <w:pPr>
        <w:pStyle w:val="Sraopastraipa"/>
        <w:numPr>
          <w:ilvl w:val="1"/>
          <w:numId w:val="9"/>
        </w:numPr>
        <w:tabs>
          <w:tab w:val="left" w:pos="1080"/>
        </w:tabs>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B17706">
      <w:pPr>
        <w:pStyle w:val="Sraopastraipa"/>
        <w:numPr>
          <w:ilvl w:val="1"/>
          <w:numId w:val="9"/>
        </w:numPr>
        <w:tabs>
          <w:tab w:val="left" w:pos="1080"/>
        </w:tabs>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B17706">
      <w:pPr>
        <w:pStyle w:val="Sraopastraipa"/>
        <w:numPr>
          <w:ilvl w:val="2"/>
          <w:numId w:val="9"/>
        </w:numPr>
        <w:tabs>
          <w:tab w:val="left" w:pos="1080"/>
        </w:tabs>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B17706">
      <w:pPr>
        <w:pStyle w:val="Sraopastraipa"/>
        <w:numPr>
          <w:ilvl w:val="2"/>
          <w:numId w:val="9"/>
        </w:numPr>
        <w:tabs>
          <w:tab w:val="left" w:pos="1080"/>
        </w:tabs>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B17706">
      <w:pPr>
        <w:pStyle w:val="Sraopastraipa"/>
        <w:numPr>
          <w:ilvl w:val="2"/>
          <w:numId w:val="9"/>
        </w:numPr>
        <w:tabs>
          <w:tab w:val="left" w:pos="1080"/>
        </w:tabs>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B17706">
      <w:pPr>
        <w:pStyle w:val="Sraopastraipa"/>
        <w:numPr>
          <w:ilvl w:val="2"/>
          <w:numId w:val="9"/>
        </w:numPr>
        <w:tabs>
          <w:tab w:val="left" w:pos="1080"/>
        </w:tabs>
        <w:spacing w:after="0" w:line="20" w:lineRule="atLeast"/>
        <w:ind w:left="0" w:firstLine="567"/>
        <w:jc w:val="both"/>
        <w:rPr>
          <w:rFonts w:cstheme="minorHAnsi"/>
          <w:bCs/>
          <w:iCs/>
          <w:lang w:val="lt-LT"/>
        </w:rPr>
      </w:pPr>
      <w:bookmarkStart w:id="43"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3"/>
    </w:p>
    <w:p w14:paraId="5B3D31FB" w14:textId="6FA5B50D" w:rsidR="002635BC" w:rsidRPr="00E51A2A" w:rsidRDefault="002635BC" w:rsidP="00B17706">
      <w:pPr>
        <w:pStyle w:val="Sraopastraipa"/>
        <w:numPr>
          <w:ilvl w:val="2"/>
          <w:numId w:val="9"/>
        </w:numPr>
        <w:tabs>
          <w:tab w:val="left" w:pos="1080"/>
        </w:tabs>
        <w:spacing w:after="0" w:line="20" w:lineRule="atLeast"/>
        <w:ind w:left="0" w:firstLine="567"/>
        <w:jc w:val="both"/>
        <w:rPr>
          <w:rFonts w:cstheme="minorHAnsi"/>
          <w:bCs/>
          <w:iCs/>
          <w:lang w:val="lt-LT"/>
        </w:rPr>
      </w:pPr>
      <w:bookmarkStart w:id="44"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4"/>
    </w:p>
    <w:p w14:paraId="22E09028" w14:textId="104C2453" w:rsidR="00546C35" w:rsidRPr="00E51A2A" w:rsidRDefault="00546C35" w:rsidP="00B17706">
      <w:pPr>
        <w:pStyle w:val="Sraopastraipa"/>
        <w:numPr>
          <w:ilvl w:val="2"/>
          <w:numId w:val="9"/>
        </w:numPr>
        <w:tabs>
          <w:tab w:val="left" w:pos="1080"/>
        </w:tabs>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B17706">
      <w:pPr>
        <w:pStyle w:val="Sraopastraipa"/>
        <w:numPr>
          <w:ilvl w:val="1"/>
          <w:numId w:val="9"/>
        </w:numPr>
        <w:tabs>
          <w:tab w:val="left" w:pos="1080"/>
        </w:tabs>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B17706">
      <w:pPr>
        <w:pStyle w:val="Sraopastraipa"/>
        <w:numPr>
          <w:ilvl w:val="1"/>
          <w:numId w:val="9"/>
        </w:numPr>
        <w:tabs>
          <w:tab w:val="left" w:pos="1080"/>
        </w:tabs>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13FA39D8" w14:textId="77777777" w:rsidR="00B17706" w:rsidRDefault="00546C35" w:rsidP="00B17706">
      <w:pPr>
        <w:pStyle w:val="Sraopastraipa"/>
        <w:numPr>
          <w:ilvl w:val="1"/>
          <w:numId w:val="9"/>
        </w:numPr>
        <w:tabs>
          <w:tab w:val="left" w:pos="1080"/>
        </w:tabs>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09DA3A46" w:rsidR="0076192A" w:rsidRPr="00B17706" w:rsidRDefault="0076192A" w:rsidP="00B17706">
      <w:pPr>
        <w:pStyle w:val="Sraopastraipa"/>
        <w:numPr>
          <w:ilvl w:val="1"/>
          <w:numId w:val="9"/>
        </w:numPr>
        <w:tabs>
          <w:tab w:val="left" w:pos="1080"/>
        </w:tabs>
        <w:spacing w:after="0" w:line="20" w:lineRule="atLeast"/>
        <w:ind w:left="0" w:firstLine="567"/>
        <w:jc w:val="both"/>
        <w:rPr>
          <w:rFonts w:cstheme="minorHAnsi"/>
          <w:lang w:val="lt-LT"/>
        </w:rPr>
      </w:pPr>
      <w:r w:rsidRPr="00B17706">
        <w:rPr>
          <w:rFonts w:cstheme="minorHAnsi"/>
          <w:lang w:val="lt-LT"/>
        </w:rPr>
        <w:t>Prieš nustatydama laimėjusį pasiūlymą</w:t>
      </w:r>
      <w:r w:rsidR="00D35B43" w:rsidRPr="00B17706">
        <w:rPr>
          <w:rFonts w:cstheme="minorHAnsi"/>
          <w:lang w:val="lt-LT"/>
        </w:rPr>
        <w:t>,</w:t>
      </w:r>
      <w:r w:rsidRPr="00B17706">
        <w:rPr>
          <w:rFonts w:cstheme="minorHAnsi"/>
          <w:lang w:val="lt-LT"/>
        </w:rPr>
        <w:t xml:space="preserve"> perkančioji organizacija reikalaus, kad ekonomiškai naudingiausią pasiūlymą pateikęs tiekėjas </w:t>
      </w:r>
      <w:r w:rsidR="002D03E4" w:rsidRPr="00B17706">
        <w:rPr>
          <w:lang w:val="lt-LT"/>
        </w:rPr>
        <w:t xml:space="preserve">(ūkio subjektai, kurių pajėgumais tiekėjas remiasi ir subtiekėjai – jei taikoma) </w:t>
      </w:r>
      <w:r w:rsidRPr="00B17706">
        <w:rPr>
          <w:rFonts w:cstheme="minorHAnsi"/>
          <w:lang w:val="lt-LT"/>
        </w:rPr>
        <w:t xml:space="preserve">pateiktų aktualius dokumentus, patvirtinančius jo atitiktį </w:t>
      </w:r>
      <w:r w:rsidR="00316E3B" w:rsidRPr="00B17706">
        <w:rPr>
          <w:lang w:val="lt-LT"/>
        </w:rPr>
        <w:t>kvalifikacijos reikalavim</w:t>
      </w:r>
      <w:r w:rsidR="000D73B2" w:rsidRPr="00B17706">
        <w:rPr>
          <w:lang w:val="lt-LT"/>
        </w:rPr>
        <w:t xml:space="preserve">ams </w:t>
      </w:r>
      <w:r w:rsidR="00316E3B" w:rsidRPr="00B17706">
        <w:rPr>
          <w:lang w:val="lt-LT"/>
        </w:rPr>
        <w:t>ir, jeigu taikytina, reikalavim</w:t>
      </w:r>
      <w:r w:rsidR="00693051" w:rsidRPr="00B17706">
        <w:rPr>
          <w:lang w:val="lt-LT"/>
        </w:rPr>
        <w:t>ams</w:t>
      </w:r>
      <w:r w:rsidR="00316E3B" w:rsidRPr="00B17706">
        <w:rPr>
          <w:lang w:val="lt-LT"/>
        </w:rPr>
        <w:t xml:space="preserve"> dėl kokybės vadybos sistemos ir aplinkos apsaugos vadybos sistemos standartų</w:t>
      </w:r>
      <w:r w:rsidR="00693051" w:rsidRPr="00B17706">
        <w:rPr>
          <w:rFonts w:cstheme="minorHAnsi"/>
          <w:lang w:val="lt-LT"/>
        </w:rPr>
        <w:t xml:space="preserve">. </w:t>
      </w:r>
      <w:r w:rsidR="006102A5" w:rsidRPr="00B17706">
        <w:rPr>
          <w:rFonts w:cstheme="minorHAnsi"/>
          <w:lang w:val="lt-LT"/>
        </w:rPr>
        <w:t xml:space="preserve">Perkančioji organizacija </w:t>
      </w:r>
      <w:r w:rsidR="006E72FF" w:rsidRPr="00B17706">
        <w:rPr>
          <w:rFonts w:cstheme="minorHAnsi"/>
          <w:lang w:val="lt-LT"/>
        </w:rPr>
        <w:t xml:space="preserve">ekonomiškai naudingiausią pasiūlymą pateikusio tiekėjo </w:t>
      </w:r>
      <w:r w:rsidR="00A367FA" w:rsidRPr="00B17706">
        <w:rPr>
          <w:lang w:val="lt-LT"/>
        </w:rPr>
        <w:t>(ūkio subjekt</w:t>
      </w:r>
      <w:r w:rsidR="00A125C0" w:rsidRPr="00B17706">
        <w:rPr>
          <w:lang w:val="lt-LT"/>
        </w:rPr>
        <w:t>ų</w:t>
      </w:r>
      <w:r w:rsidR="00A367FA" w:rsidRPr="00B17706">
        <w:rPr>
          <w:lang w:val="lt-LT"/>
        </w:rPr>
        <w:t>, kurių pajėgumais tiekėjas remiasi ir subtiekėj</w:t>
      </w:r>
      <w:r w:rsidR="00A125C0" w:rsidRPr="00B17706">
        <w:rPr>
          <w:lang w:val="lt-LT"/>
        </w:rPr>
        <w:t>ų</w:t>
      </w:r>
      <w:r w:rsidR="00A367FA" w:rsidRPr="00B17706">
        <w:rPr>
          <w:lang w:val="lt-LT"/>
        </w:rPr>
        <w:t xml:space="preserve"> – jei taikoma) </w:t>
      </w:r>
      <w:r w:rsidR="006102A5" w:rsidRPr="00B17706">
        <w:rPr>
          <w:rFonts w:cstheme="minorHAnsi"/>
          <w:lang w:val="lt-LT"/>
        </w:rPr>
        <w:t xml:space="preserve">nereikalauja pateikti </w:t>
      </w:r>
      <w:r w:rsidR="009E5A90" w:rsidRPr="00B17706">
        <w:rPr>
          <w:rFonts w:cstheme="minorHAnsi"/>
          <w:lang w:val="lt-LT"/>
        </w:rPr>
        <w:t>dokumentų</w:t>
      </w:r>
      <w:r w:rsidR="006B2F72" w:rsidRPr="00B17706">
        <w:rPr>
          <w:rFonts w:cstheme="minorHAnsi"/>
          <w:lang w:val="lt-LT"/>
        </w:rPr>
        <w:t>,</w:t>
      </w:r>
      <w:r w:rsidR="00DD0D36" w:rsidRPr="00B17706">
        <w:rPr>
          <w:rFonts w:cstheme="minorHAnsi"/>
          <w:lang w:val="lt-LT"/>
        </w:rPr>
        <w:t xml:space="preserve"> </w:t>
      </w:r>
      <w:r w:rsidR="00342B69" w:rsidRPr="00B17706">
        <w:rPr>
          <w:rFonts w:cstheme="minorHAnsi"/>
          <w:lang w:val="lt-LT"/>
        </w:rPr>
        <w:t xml:space="preserve">patvirtinančių </w:t>
      </w:r>
      <w:r w:rsidR="006B2F72" w:rsidRPr="00B17706">
        <w:rPr>
          <w:rFonts w:cstheme="minorHAnsi"/>
          <w:lang w:val="lt-LT"/>
        </w:rPr>
        <w:t xml:space="preserve">nustatytų </w:t>
      </w:r>
      <w:r w:rsidR="00342B69" w:rsidRPr="00B17706">
        <w:rPr>
          <w:rFonts w:cstheme="minorHAnsi"/>
          <w:lang w:val="lt-LT"/>
        </w:rPr>
        <w:t>pašalinimo pagrindų nebuvimą</w:t>
      </w:r>
      <w:r w:rsidR="00DD0D36" w:rsidRPr="00B17706">
        <w:rPr>
          <w:rFonts w:cstheme="minorHAnsi"/>
          <w:lang w:val="lt-LT"/>
        </w:rPr>
        <w:t>,</w:t>
      </w:r>
      <w:r w:rsidR="00DF05E1" w:rsidRPr="00B17706">
        <w:rPr>
          <w:rFonts w:cstheme="minorHAnsi"/>
          <w:lang w:val="lt-LT"/>
        </w:rPr>
        <w:t xml:space="preserve"> </w:t>
      </w:r>
      <w:r w:rsidR="00D15B61" w:rsidRPr="00B17706">
        <w:rPr>
          <w:rFonts w:cstheme="minorHAnsi"/>
          <w:lang w:val="lt-LT"/>
        </w:rPr>
        <w:t xml:space="preserve">išskyrus </w:t>
      </w:r>
      <w:r w:rsidR="00CB0EF4" w:rsidRPr="00B17706">
        <w:rPr>
          <w:rFonts w:cstheme="minorHAnsi"/>
          <w:lang w:val="lt-LT"/>
        </w:rPr>
        <w:t xml:space="preserve">atvejus, kai ji turi pagrįstų abejonių dėl </w:t>
      </w:r>
      <w:r w:rsidR="004A0D8A" w:rsidRPr="00B17706">
        <w:rPr>
          <w:rFonts w:cstheme="minorHAnsi"/>
          <w:lang w:val="lt-LT"/>
        </w:rPr>
        <w:t>jo patikimumo</w:t>
      </w:r>
      <w:r w:rsidRPr="00B17706">
        <w:rPr>
          <w:lang w:val="lt-LT"/>
        </w:rPr>
        <w:t>.</w:t>
      </w:r>
    </w:p>
    <w:p w14:paraId="3ECF4AB8" w14:textId="0959BA59" w:rsidR="002C3735" w:rsidRPr="00E51A2A" w:rsidRDefault="008E262D" w:rsidP="00B17706">
      <w:pPr>
        <w:pStyle w:val="Sraopastraipa"/>
        <w:numPr>
          <w:ilvl w:val="1"/>
          <w:numId w:val="9"/>
        </w:numPr>
        <w:tabs>
          <w:tab w:val="left" w:pos="993"/>
          <w:tab w:val="left" w:pos="1080"/>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17706">
      <w:pPr>
        <w:pStyle w:val="Sraopastraipa"/>
        <w:numPr>
          <w:ilvl w:val="2"/>
          <w:numId w:val="9"/>
        </w:numPr>
        <w:tabs>
          <w:tab w:val="left" w:pos="993"/>
          <w:tab w:val="left" w:pos="1080"/>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17706">
      <w:pPr>
        <w:pStyle w:val="Sraopastraipa"/>
        <w:numPr>
          <w:ilvl w:val="2"/>
          <w:numId w:val="9"/>
        </w:numPr>
        <w:tabs>
          <w:tab w:val="left" w:pos="993"/>
          <w:tab w:val="left" w:pos="1080"/>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lastRenderedPageBreak/>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5" w:name="_Toc48053168"/>
      <w:bookmarkStart w:id="46" w:name="_Toc126263057"/>
      <w:bookmarkStart w:id="47" w:name="_Hlk90906609"/>
      <w:r w:rsidRPr="00471E3D">
        <w:rPr>
          <w:rFonts w:asciiTheme="minorHAnsi" w:hAnsiTheme="minorHAnsi" w:cstheme="minorHAnsi"/>
          <w:color w:val="auto"/>
          <w:lang w:val="lt-LT"/>
        </w:rPr>
        <w:t>Rėmimasis ūkio subjektų pajėgumais</w:t>
      </w:r>
      <w:bookmarkEnd w:id="45"/>
      <w:bookmarkEnd w:id="46"/>
    </w:p>
    <w:bookmarkEnd w:id="47"/>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8" w:name="_Toc48053169"/>
      <w:bookmarkStart w:id="49" w:name="_Toc126263058"/>
      <w:r w:rsidRPr="00471E3D">
        <w:rPr>
          <w:rFonts w:ascii="Calibri" w:hAnsi="Calibri" w:cs="Calibri"/>
          <w:color w:val="auto"/>
          <w:lang w:val="lt-LT"/>
        </w:rPr>
        <w:t>Subtiekėjų pasitelkimas</w:t>
      </w:r>
      <w:bookmarkEnd w:id="48"/>
      <w:bookmarkEnd w:id="49"/>
    </w:p>
    <w:p w14:paraId="36F00355" w14:textId="2B2E3374" w:rsidR="003B359D" w:rsidRPr="0036054C" w:rsidRDefault="003B359D" w:rsidP="00CA0C85">
      <w:pPr>
        <w:pStyle w:val="Sraopastraipa"/>
        <w:numPr>
          <w:ilvl w:val="1"/>
          <w:numId w:val="9"/>
        </w:numPr>
        <w:tabs>
          <w:tab w:val="left" w:pos="1170"/>
        </w:tabs>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CA0C85">
      <w:pPr>
        <w:pStyle w:val="Sraopastraipa"/>
        <w:numPr>
          <w:ilvl w:val="1"/>
          <w:numId w:val="9"/>
        </w:numPr>
        <w:tabs>
          <w:tab w:val="left" w:pos="1170"/>
        </w:tabs>
        <w:spacing w:after="0" w:line="20" w:lineRule="atLeast"/>
        <w:ind w:left="0" w:firstLine="567"/>
        <w:jc w:val="both"/>
        <w:rPr>
          <w:lang w:val="lt-LT"/>
        </w:rPr>
      </w:pPr>
      <w:r w:rsidRPr="58B3C938">
        <w:rPr>
          <w:rFonts w:eastAsia="Calibri"/>
          <w:lang w:val="lt-LT"/>
        </w:rPr>
        <w:lastRenderedPageBreak/>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CA0C85">
      <w:pPr>
        <w:pStyle w:val="Sraopastraipa"/>
        <w:numPr>
          <w:ilvl w:val="1"/>
          <w:numId w:val="9"/>
        </w:numPr>
        <w:tabs>
          <w:tab w:val="left" w:pos="1170"/>
        </w:tabs>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CA0C85">
      <w:pPr>
        <w:pStyle w:val="Sraopastraipa"/>
        <w:numPr>
          <w:ilvl w:val="1"/>
          <w:numId w:val="9"/>
        </w:numPr>
        <w:tabs>
          <w:tab w:val="left" w:pos="1170"/>
        </w:tabs>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50" w:name="_Toc91076050"/>
      <w:bookmarkStart w:id="51" w:name="_Toc91076157"/>
      <w:bookmarkStart w:id="52" w:name="_Toc91076504"/>
      <w:bookmarkStart w:id="53" w:name="_Toc91146045"/>
      <w:bookmarkStart w:id="54" w:name="_Toc91076051"/>
      <w:bookmarkStart w:id="55" w:name="_Toc91076158"/>
      <w:bookmarkStart w:id="56" w:name="_Toc91076505"/>
      <w:bookmarkStart w:id="57" w:name="_Toc91146046"/>
      <w:bookmarkStart w:id="58" w:name="_Toc91076052"/>
      <w:bookmarkStart w:id="59" w:name="_Toc91076159"/>
      <w:bookmarkStart w:id="60" w:name="_Toc91076506"/>
      <w:bookmarkStart w:id="61" w:name="_Toc91146047"/>
      <w:bookmarkStart w:id="62" w:name="_Toc91076053"/>
      <w:bookmarkStart w:id="63" w:name="_Toc91076160"/>
      <w:bookmarkStart w:id="64" w:name="_Toc91076507"/>
      <w:bookmarkStart w:id="65" w:name="_Toc91146048"/>
      <w:bookmarkStart w:id="66" w:name="_Toc91076054"/>
      <w:bookmarkStart w:id="67" w:name="_Toc91076161"/>
      <w:bookmarkStart w:id="68" w:name="_Toc91076508"/>
      <w:bookmarkStart w:id="69" w:name="_Toc91146049"/>
      <w:bookmarkStart w:id="70" w:name="_Ref39668380"/>
      <w:bookmarkStart w:id="71" w:name="_Ref39668383"/>
      <w:bookmarkStart w:id="72" w:name="_Toc48053170"/>
      <w:bookmarkStart w:id="73" w:name="_Toc12626305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70"/>
      <w:bookmarkEnd w:id="71"/>
      <w:bookmarkEnd w:id="72"/>
      <w:bookmarkEnd w:id="73"/>
    </w:p>
    <w:p w14:paraId="77623249" w14:textId="699F5ABE" w:rsidR="001F20C8" w:rsidRPr="00503053" w:rsidRDefault="001F20C8" w:rsidP="00CA0C85">
      <w:pPr>
        <w:pStyle w:val="Sraopastraipa"/>
        <w:numPr>
          <w:ilvl w:val="1"/>
          <w:numId w:val="9"/>
        </w:numPr>
        <w:tabs>
          <w:tab w:val="left" w:pos="1260"/>
        </w:tabs>
        <w:spacing w:after="120" w:line="20" w:lineRule="atLeast"/>
        <w:ind w:left="0" w:firstLine="567"/>
        <w:jc w:val="both"/>
        <w:rPr>
          <w:rFonts w:cstheme="minorHAnsi"/>
          <w:lang w:val="lt-LT"/>
        </w:rPr>
      </w:pPr>
      <w:bookmarkStart w:id="74"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CA0C85">
      <w:pPr>
        <w:pStyle w:val="Sraopastraipa"/>
        <w:numPr>
          <w:ilvl w:val="2"/>
          <w:numId w:val="9"/>
        </w:numPr>
        <w:tabs>
          <w:tab w:val="left" w:pos="1260"/>
        </w:tabs>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CA0C85">
      <w:pPr>
        <w:pStyle w:val="Sraopastraipa"/>
        <w:numPr>
          <w:ilvl w:val="2"/>
          <w:numId w:val="9"/>
        </w:numPr>
        <w:tabs>
          <w:tab w:val="left" w:pos="1260"/>
        </w:tabs>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CA0C85">
      <w:pPr>
        <w:pStyle w:val="Sraopastraipa"/>
        <w:numPr>
          <w:ilvl w:val="2"/>
          <w:numId w:val="9"/>
        </w:numPr>
        <w:tabs>
          <w:tab w:val="left" w:pos="1260"/>
        </w:tabs>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CA0C85">
      <w:pPr>
        <w:pStyle w:val="Sraopastraipa"/>
        <w:numPr>
          <w:ilvl w:val="1"/>
          <w:numId w:val="9"/>
        </w:numPr>
        <w:tabs>
          <w:tab w:val="left" w:pos="709"/>
          <w:tab w:val="left" w:pos="1260"/>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CA0C85">
      <w:pPr>
        <w:pStyle w:val="Sraopastraipa"/>
        <w:numPr>
          <w:ilvl w:val="1"/>
          <w:numId w:val="9"/>
        </w:numPr>
        <w:tabs>
          <w:tab w:val="left" w:pos="1260"/>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5" w:name="_Toc91076056"/>
      <w:bookmarkStart w:id="76" w:name="_Toc91076163"/>
      <w:bookmarkStart w:id="77" w:name="_Toc91076510"/>
      <w:bookmarkStart w:id="78" w:name="_Toc91146051"/>
      <w:bookmarkStart w:id="79" w:name="_Toc91076057"/>
      <w:bookmarkStart w:id="80" w:name="_Toc91076164"/>
      <w:bookmarkStart w:id="81" w:name="_Toc91076511"/>
      <w:bookmarkStart w:id="82" w:name="_Toc91146052"/>
      <w:bookmarkStart w:id="83" w:name="_Ref39666794"/>
      <w:bookmarkStart w:id="84" w:name="_Ref39666796"/>
      <w:bookmarkStart w:id="85" w:name="_Toc48053171"/>
      <w:bookmarkStart w:id="86" w:name="_Toc126263060"/>
      <w:bookmarkEnd w:id="74"/>
      <w:bookmarkEnd w:id="75"/>
      <w:bookmarkEnd w:id="76"/>
      <w:bookmarkEnd w:id="77"/>
      <w:bookmarkEnd w:id="78"/>
      <w:bookmarkEnd w:id="79"/>
      <w:bookmarkEnd w:id="80"/>
      <w:bookmarkEnd w:id="81"/>
      <w:bookmarkEnd w:id="82"/>
      <w:r w:rsidRPr="00471E3D">
        <w:rPr>
          <w:rFonts w:asciiTheme="minorHAnsi" w:hAnsiTheme="minorHAnsi" w:cstheme="minorHAnsi"/>
          <w:color w:val="auto"/>
          <w:lang w:val="lt-LT"/>
        </w:rPr>
        <w:t>Reikalavimai pasiūlymų rengimui ir pateikimui</w:t>
      </w:r>
      <w:bookmarkEnd w:id="83"/>
      <w:bookmarkEnd w:id="84"/>
      <w:bookmarkEnd w:id="85"/>
      <w:bookmarkEnd w:id="86"/>
    </w:p>
    <w:p w14:paraId="580D2E7B" w14:textId="6947F3A3" w:rsidR="000D6EBE" w:rsidRPr="00BE1E32" w:rsidRDefault="000D6EBE" w:rsidP="00CA0C85">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CA0C85">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CA0C85">
      <w:pPr>
        <w:tabs>
          <w:tab w:val="left" w:pos="1134"/>
        </w:tabs>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lastRenderedPageBreak/>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00CA0C85">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CA0C85">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CA0C85">
      <w:pPr>
        <w:pStyle w:val="Sraopastraipa"/>
        <w:numPr>
          <w:ilvl w:val="1"/>
          <w:numId w:val="67"/>
        </w:numPr>
        <w:tabs>
          <w:tab w:val="left" w:pos="1134"/>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00CA0C85">
      <w:pPr>
        <w:pStyle w:val="Sraopastraipa"/>
        <w:numPr>
          <w:ilvl w:val="1"/>
          <w:numId w:val="67"/>
        </w:numPr>
        <w:tabs>
          <w:tab w:val="left" w:pos="1134"/>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CA0C85">
      <w:pPr>
        <w:pStyle w:val="Sraopastraipa"/>
        <w:numPr>
          <w:ilvl w:val="1"/>
          <w:numId w:val="67"/>
        </w:numPr>
        <w:tabs>
          <w:tab w:val="left" w:pos="1134"/>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CA0C85">
      <w:pPr>
        <w:pStyle w:val="Sraopastraipa"/>
        <w:numPr>
          <w:ilvl w:val="1"/>
          <w:numId w:val="67"/>
        </w:numPr>
        <w:tabs>
          <w:tab w:val="left" w:pos="1134"/>
        </w:tabs>
        <w:spacing w:line="240" w:lineRule="auto"/>
        <w:ind w:left="0" w:firstLine="709"/>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7" w:name="_Toc48053175"/>
      <w:bookmarkStart w:id="88" w:name="_Toc126263061"/>
      <w:bookmarkStart w:id="89"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7"/>
      <w:bookmarkEnd w:id="88"/>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90" w:name="_Ref39754676"/>
      <w:bookmarkEnd w:id="89"/>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90"/>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lastRenderedPageBreak/>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1"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1"/>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2"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2"/>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3"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3"/>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4" w:name="_Ref38971193"/>
      <w:bookmarkStart w:id="95" w:name="_Ref38971207"/>
      <w:bookmarkStart w:id="96" w:name="_Toc48053176"/>
      <w:bookmarkStart w:id="97" w:name="_Toc126263062"/>
      <w:bookmarkStart w:id="98" w:name="_Hlk91497725"/>
      <w:r w:rsidRPr="00471E3D">
        <w:rPr>
          <w:rFonts w:asciiTheme="minorHAnsi" w:hAnsiTheme="minorHAnsi" w:cstheme="minorHAnsi"/>
          <w:color w:val="auto"/>
          <w:lang w:val="lt-LT"/>
        </w:rPr>
        <w:t>Susipažinimas su pasiūlymais</w:t>
      </w:r>
      <w:bookmarkEnd w:id="94"/>
      <w:bookmarkEnd w:id="95"/>
      <w:bookmarkEnd w:id="96"/>
      <w:bookmarkEnd w:id="97"/>
    </w:p>
    <w:p w14:paraId="3B43F355" w14:textId="4469F968" w:rsidR="00FD43DE" w:rsidRPr="00463532" w:rsidRDefault="000F0295" w:rsidP="00CA0C85">
      <w:pPr>
        <w:pStyle w:val="Sraopastraipa"/>
        <w:numPr>
          <w:ilvl w:val="1"/>
          <w:numId w:val="66"/>
        </w:numPr>
        <w:tabs>
          <w:tab w:val="left" w:pos="1170"/>
        </w:tabs>
        <w:autoSpaceDE w:val="0"/>
        <w:autoSpaceDN w:val="0"/>
        <w:adjustRightInd w:val="0"/>
        <w:spacing w:after="0" w:line="20" w:lineRule="atLeast"/>
        <w:ind w:left="0" w:firstLine="709"/>
        <w:jc w:val="both"/>
        <w:rPr>
          <w:rFonts w:cstheme="minorHAnsi"/>
          <w:bCs/>
          <w:lang w:val="lt-LT"/>
        </w:rPr>
      </w:pPr>
      <w:bookmarkStart w:id="99" w:name="_Ref39756072"/>
      <w:bookmarkEnd w:id="98"/>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CA0C85">
      <w:pPr>
        <w:pStyle w:val="Sraopastraipa"/>
        <w:numPr>
          <w:ilvl w:val="1"/>
          <w:numId w:val="66"/>
        </w:numPr>
        <w:tabs>
          <w:tab w:val="left" w:pos="1170"/>
        </w:tabs>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CA0C85">
      <w:pPr>
        <w:pStyle w:val="Sraopastraipa"/>
        <w:numPr>
          <w:ilvl w:val="2"/>
          <w:numId w:val="66"/>
        </w:numPr>
        <w:tabs>
          <w:tab w:val="left" w:pos="1170"/>
        </w:tabs>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lastRenderedPageBreak/>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00CA0C85">
      <w:pPr>
        <w:pStyle w:val="Sraopastraipa"/>
        <w:numPr>
          <w:ilvl w:val="2"/>
          <w:numId w:val="66"/>
        </w:numPr>
        <w:tabs>
          <w:tab w:val="left" w:pos="1170"/>
        </w:tabs>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100"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00"/>
    </w:p>
    <w:p w14:paraId="56DB5DA5" w14:textId="450FC933" w:rsidR="000F0295" w:rsidRPr="0010507E" w:rsidRDefault="000F0295" w:rsidP="00CA0C85">
      <w:pPr>
        <w:pStyle w:val="Sraopastraipa"/>
        <w:numPr>
          <w:ilvl w:val="1"/>
          <w:numId w:val="66"/>
        </w:numPr>
        <w:tabs>
          <w:tab w:val="left" w:pos="1170"/>
        </w:tabs>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1" w:name="_Ref39658218"/>
      <w:bookmarkStart w:id="102" w:name="_Ref39658226"/>
      <w:bookmarkStart w:id="103" w:name="_Ref39658248"/>
      <w:bookmarkStart w:id="104" w:name="_Ref39658251"/>
      <w:bookmarkStart w:id="105" w:name="_Toc48053177"/>
      <w:bookmarkStart w:id="106" w:name="_Toc126263063"/>
      <w:bookmarkEnd w:id="99"/>
      <w:r w:rsidRPr="00471E3D">
        <w:rPr>
          <w:rFonts w:asciiTheme="minorHAnsi" w:hAnsiTheme="minorHAnsi" w:cstheme="minorHAnsi"/>
          <w:color w:val="auto"/>
          <w:lang w:val="lt-LT"/>
        </w:rPr>
        <w:t>Elektroninis aukcionas</w:t>
      </w:r>
      <w:bookmarkEnd w:id="101"/>
      <w:bookmarkEnd w:id="102"/>
      <w:bookmarkEnd w:id="103"/>
      <w:bookmarkEnd w:id="104"/>
      <w:bookmarkEnd w:id="105"/>
      <w:bookmarkEnd w:id="106"/>
    </w:p>
    <w:p w14:paraId="37E1AF3C" w14:textId="6C68D580" w:rsidR="000F0295" w:rsidRPr="0010507E" w:rsidRDefault="00E840B8" w:rsidP="00CA0C85">
      <w:pPr>
        <w:pStyle w:val="Sraopastraipa"/>
        <w:numPr>
          <w:ilvl w:val="1"/>
          <w:numId w:val="66"/>
        </w:numPr>
        <w:tabs>
          <w:tab w:val="left" w:pos="1080"/>
        </w:tabs>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7" w:name="_Ref39667303"/>
      <w:bookmarkStart w:id="108" w:name="_Ref39667308"/>
      <w:bookmarkStart w:id="109" w:name="_Toc48053178"/>
      <w:bookmarkStart w:id="110" w:name="_Toc126263064"/>
      <w:r w:rsidRPr="00F9566E">
        <w:rPr>
          <w:rFonts w:asciiTheme="minorHAnsi" w:hAnsiTheme="minorHAnsi" w:cstheme="minorHAnsi"/>
          <w:color w:val="auto"/>
          <w:lang w:val="lt-LT"/>
        </w:rPr>
        <w:t>Pasiūlymų vertinimas</w:t>
      </w:r>
      <w:bookmarkEnd w:id="107"/>
      <w:bookmarkEnd w:id="108"/>
      <w:bookmarkEnd w:id="109"/>
      <w:bookmarkEnd w:id="110"/>
    </w:p>
    <w:p w14:paraId="6F19D7F0" w14:textId="3499AAD2" w:rsidR="004D162B" w:rsidRPr="005D0F23" w:rsidRDefault="00026B2A" w:rsidP="00CA0C85">
      <w:pPr>
        <w:pStyle w:val="Sraopastraipa"/>
        <w:numPr>
          <w:ilvl w:val="1"/>
          <w:numId w:val="66"/>
        </w:numPr>
        <w:tabs>
          <w:tab w:val="left" w:pos="1080"/>
        </w:tabs>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CA0C85">
      <w:pPr>
        <w:pStyle w:val="Sraopastraipa"/>
        <w:numPr>
          <w:ilvl w:val="1"/>
          <w:numId w:val="66"/>
        </w:numPr>
        <w:tabs>
          <w:tab w:val="left" w:pos="1080"/>
        </w:tabs>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1" w:name="_Hlk505013401"/>
      <w:r w:rsidRPr="00DA41C2">
        <w:rPr>
          <w:lang w:val="lt-LT"/>
        </w:rPr>
        <w:t xml:space="preserve">tiekėjams ir (ar) jų įgaliotiesiems atstovams </w:t>
      </w:r>
      <w:bookmarkEnd w:id="111"/>
      <w:r w:rsidRPr="00DA41C2">
        <w:rPr>
          <w:lang w:val="lt-LT"/>
        </w:rPr>
        <w:t xml:space="preserve">nedalyvaujant. </w:t>
      </w:r>
    </w:p>
    <w:p w14:paraId="0FB3D64E" w14:textId="458D1621" w:rsidR="008B5AAC" w:rsidRPr="00DA41C2" w:rsidRDefault="008B5AAC" w:rsidP="00CA0C85">
      <w:pPr>
        <w:pStyle w:val="Sraopastraipa"/>
        <w:numPr>
          <w:ilvl w:val="1"/>
          <w:numId w:val="66"/>
        </w:numPr>
        <w:tabs>
          <w:tab w:val="left" w:pos="1080"/>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00CA0C85">
      <w:pPr>
        <w:pStyle w:val="Sraopastraipa"/>
        <w:numPr>
          <w:ilvl w:val="2"/>
          <w:numId w:val="66"/>
        </w:numPr>
        <w:tabs>
          <w:tab w:val="left" w:pos="1080"/>
        </w:tabs>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00CA0C85">
      <w:pPr>
        <w:pStyle w:val="Sraopastraipa"/>
        <w:numPr>
          <w:ilvl w:val="2"/>
          <w:numId w:val="66"/>
        </w:numPr>
        <w:shd w:val="clear" w:color="auto" w:fill="FFFFFF" w:themeFill="background1"/>
        <w:tabs>
          <w:tab w:val="left" w:pos="1080"/>
        </w:tabs>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lastRenderedPageBreak/>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00CA0C85">
      <w:pPr>
        <w:pStyle w:val="Sraopastraipa"/>
        <w:numPr>
          <w:ilvl w:val="1"/>
          <w:numId w:val="66"/>
        </w:numPr>
        <w:tabs>
          <w:tab w:val="left" w:pos="1260"/>
        </w:tabs>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00CA0C85">
      <w:pPr>
        <w:pStyle w:val="Sraopastraipa"/>
        <w:numPr>
          <w:ilvl w:val="1"/>
          <w:numId w:val="66"/>
        </w:numPr>
        <w:tabs>
          <w:tab w:val="left" w:pos="1260"/>
        </w:tabs>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2" w:name="_Toc48053179"/>
      <w:bookmarkStart w:id="113" w:name="_Toc126263065"/>
      <w:r w:rsidRPr="00F9566E">
        <w:rPr>
          <w:rFonts w:asciiTheme="minorHAnsi" w:hAnsiTheme="minorHAnsi" w:cstheme="minorHAnsi"/>
          <w:color w:val="auto"/>
          <w:lang w:val="lt-LT"/>
        </w:rPr>
        <w:t xml:space="preserve">Pasiūlymų atmetimo </w:t>
      </w:r>
      <w:bookmarkEnd w:id="112"/>
      <w:r w:rsidR="00154399" w:rsidRPr="00F9566E">
        <w:rPr>
          <w:rFonts w:asciiTheme="minorHAnsi" w:hAnsiTheme="minorHAnsi" w:cstheme="minorHAnsi"/>
          <w:color w:val="auto"/>
          <w:lang w:val="lt-LT"/>
        </w:rPr>
        <w:t>pagrindai</w:t>
      </w:r>
      <w:bookmarkEnd w:id="113"/>
    </w:p>
    <w:p w14:paraId="33AB2790" w14:textId="65CA8914" w:rsidR="00D14597" w:rsidRPr="002F231C" w:rsidRDefault="00D14597" w:rsidP="00CA0C85">
      <w:pPr>
        <w:pStyle w:val="Sraopastraipa"/>
        <w:numPr>
          <w:ilvl w:val="1"/>
          <w:numId w:val="66"/>
        </w:numPr>
        <w:tabs>
          <w:tab w:val="left" w:pos="1260"/>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1CB11A7A" w:rsidR="00F16479" w:rsidRPr="00F16479" w:rsidRDefault="00FE7018" w:rsidP="00CA0C85">
      <w:pPr>
        <w:pStyle w:val="Sraopastraipa"/>
        <w:tabs>
          <w:tab w:val="left" w:pos="1260"/>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CA0C85">
      <w:pPr>
        <w:pStyle w:val="Sraopastraipa"/>
        <w:numPr>
          <w:ilvl w:val="2"/>
          <w:numId w:val="68"/>
        </w:numPr>
        <w:tabs>
          <w:tab w:val="left" w:pos="1260"/>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CA0C85">
      <w:pPr>
        <w:pStyle w:val="Sraopastraipa"/>
        <w:numPr>
          <w:ilvl w:val="2"/>
          <w:numId w:val="68"/>
        </w:numPr>
        <w:tabs>
          <w:tab w:val="left" w:pos="1260"/>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CA0C85">
      <w:pPr>
        <w:pStyle w:val="Sraopastraipa"/>
        <w:numPr>
          <w:ilvl w:val="2"/>
          <w:numId w:val="68"/>
        </w:numPr>
        <w:tabs>
          <w:tab w:val="left" w:pos="1260"/>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CA0C85">
      <w:pPr>
        <w:pStyle w:val="Sraopastraipa"/>
        <w:numPr>
          <w:ilvl w:val="2"/>
          <w:numId w:val="68"/>
        </w:numPr>
        <w:tabs>
          <w:tab w:val="left" w:pos="1260"/>
        </w:tabs>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CA0C85">
      <w:pPr>
        <w:pStyle w:val="Sraopastraipa"/>
        <w:numPr>
          <w:ilvl w:val="2"/>
          <w:numId w:val="68"/>
        </w:numPr>
        <w:tabs>
          <w:tab w:val="left" w:pos="1260"/>
        </w:tabs>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CA0C85">
      <w:pPr>
        <w:pStyle w:val="Sraopastraipa"/>
        <w:numPr>
          <w:ilvl w:val="2"/>
          <w:numId w:val="68"/>
        </w:numPr>
        <w:tabs>
          <w:tab w:val="left" w:pos="1260"/>
        </w:tabs>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CA0C85">
      <w:pPr>
        <w:pStyle w:val="Sraopastraipa"/>
        <w:numPr>
          <w:ilvl w:val="2"/>
          <w:numId w:val="68"/>
        </w:numPr>
        <w:tabs>
          <w:tab w:val="left" w:pos="1260"/>
        </w:tabs>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CA0C85">
      <w:pPr>
        <w:pStyle w:val="Sraopastraipa"/>
        <w:numPr>
          <w:ilvl w:val="2"/>
          <w:numId w:val="68"/>
        </w:numPr>
        <w:tabs>
          <w:tab w:val="left" w:pos="1260"/>
        </w:tabs>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CA0C85">
      <w:pPr>
        <w:pStyle w:val="Sraopastraipa"/>
        <w:numPr>
          <w:ilvl w:val="2"/>
          <w:numId w:val="68"/>
        </w:numPr>
        <w:tabs>
          <w:tab w:val="left" w:pos="1260"/>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lastRenderedPageBreak/>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4" w:name="_Ref40443104"/>
      <w:bookmarkStart w:id="115" w:name="_Toc48053180"/>
      <w:bookmarkStart w:id="116" w:name="_Toc126263066"/>
      <w:r w:rsidRPr="00F9566E">
        <w:rPr>
          <w:rFonts w:asciiTheme="minorHAnsi" w:hAnsiTheme="minorHAnsi" w:cstheme="minorHAnsi"/>
          <w:color w:val="auto"/>
          <w:lang w:val="lt-LT"/>
        </w:rPr>
        <w:t>Pasiūlymų eilė ir laimėtojo nustatymas</w:t>
      </w:r>
      <w:bookmarkEnd w:id="114"/>
      <w:bookmarkEnd w:id="115"/>
      <w:bookmarkEnd w:id="116"/>
    </w:p>
    <w:p w14:paraId="6D9C58F7" w14:textId="6FEEF303" w:rsidR="00C36A61" w:rsidRPr="0003043E" w:rsidRDefault="00C36A61" w:rsidP="00CA0C85">
      <w:pPr>
        <w:pStyle w:val="Sraopastraipa"/>
        <w:numPr>
          <w:ilvl w:val="1"/>
          <w:numId w:val="68"/>
        </w:numPr>
        <w:tabs>
          <w:tab w:val="left" w:pos="1080"/>
        </w:tabs>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CA0C85">
      <w:pPr>
        <w:pStyle w:val="Sraopastraipa"/>
        <w:numPr>
          <w:ilvl w:val="1"/>
          <w:numId w:val="68"/>
        </w:numPr>
        <w:tabs>
          <w:tab w:val="left" w:pos="1080"/>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CA0C85">
      <w:pPr>
        <w:pStyle w:val="Sraopastraipa"/>
        <w:numPr>
          <w:ilvl w:val="1"/>
          <w:numId w:val="68"/>
        </w:numPr>
        <w:tabs>
          <w:tab w:val="left" w:pos="1080"/>
        </w:tabs>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CA0C85">
      <w:pPr>
        <w:pStyle w:val="Sraopastraipa"/>
        <w:numPr>
          <w:ilvl w:val="1"/>
          <w:numId w:val="68"/>
        </w:numPr>
        <w:tabs>
          <w:tab w:val="left" w:pos="1080"/>
        </w:tabs>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7" w:name="_Toc126263067"/>
      <w:bookmarkStart w:id="118" w:name="_Hlk91498524"/>
      <w:r w:rsidRPr="00F9566E">
        <w:rPr>
          <w:rFonts w:asciiTheme="minorHAnsi" w:hAnsiTheme="minorHAnsi" w:cstheme="minorHAnsi"/>
          <w:color w:val="auto"/>
          <w:lang w:val="lt-LT"/>
        </w:rPr>
        <w:t>Informavimas apie pirkimo procedūrų rezultatus</w:t>
      </w:r>
      <w:bookmarkEnd w:id="117"/>
    </w:p>
    <w:bookmarkEnd w:id="118"/>
    <w:p w14:paraId="3F0A54A9" w14:textId="690AD253" w:rsidR="0053096C" w:rsidRPr="00171B94" w:rsidRDefault="0053096C" w:rsidP="00CA0C85">
      <w:pPr>
        <w:pStyle w:val="Sraopastraipa"/>
        <w:numPr>
          <w:ilvl w:val="1"/>
          <w:numId w:val="68"/>
        </w:numPr>
        <w:tabs>
          <w:tab w:val="left" w:pos="1260"/>
        </w:tabs>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CA0C85">
      <w:pPr>
        <w:pStyle w:val="Sraopastraipa"/>
        <w:numPr>
          <w:ilvl w:val="1"/>
          <w:numId w:val="68"/>
        </w:numPr>
        <w:tabs>
          <w:tab w:val="left" w:pos="1260"/>
        </w:tabs>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w:t>
      </w:r>
      <w:r w:rsidRPr="008412F7">
        <w:rPr>
          <w:rStyle w:val="cf01"/>
          <w:rFonts w:asciiTheme="minorHAnsi" w:hAnsiTheme="minorHAnsi" w:cstheme="minorHAnsi"/>
          <w:sz w:val="21"/>
          <w:szCs w:val="21"/>
          <w:lang w:val="lt-LT"/>
        </w:rPr>
        <w:lastRenderedPageBreak/>
        <w:t>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9" w:name="_Ref39425999"/>
      <w:bookmarkStart w:id="120" w:name="_Ref39426005"/>
      <w:bookmarkStart w:id="121" w:name="_Toc48053182"/>
      <w:bookmarkStart w:id="122" w:name="_Toc126263068"/>
      <w:r w:rsidRPr="58B3C938">
        <w:rPr>
          <w:rFonts w:asciiTheme="minorHAnsi" w:hAnsiTheme="minorHAnsi" w:cstheme="minorBidi"/>
          <w:color w:val="auto"/>
          <w:lang w:val="lt-LT"/>
        </w:rPr>
        <w:t>Sutarties sudarymas</w:t>
      </w:r>
      <w:bookmarkEnd w:id="119"/>
      <w:bookmarkEnd w:id="120"/>
      <w:bookmarkEnd w:id="121"/>
      <w:bookmarkEnd w:id="122"/>
    </w:p>
    <w:p w14:paraId="4B164DAB" w14:textId="2F7666C8" w:rsidR="00DD1D0D" w:rsidRPr="00C635EE" w:rsidRDefault="000843D4" w:rsidP="00CA0C85">
      <w:pPr>
        <w:pStyle w:val="Sraopastraipa"/>
        <w:numPr>
          <w:ilvl w:val="1"/>
          <w:numId w:val="68"/>
        </w:numPr>
        <w:shd w:val="clear" w:color="auto" w:fill="FFFFFF"/>
        <w:tabs>
          <w:tab w:val="left" w:pos="993"/>
          <w:tab w:val="left" w:pos="1260"/>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A0C85">
      <w:pPr>
        <w:pStyle w:val="Sraopastraipa"/>
        <w:numPr>
          <w:ilvl w:val="1"/>
          <w:numId w:val="68"/>
        </w:numPr>
        <w:shd w:val="clear" w:color="auto" w:fill="FFFFFF"/>
        <w:tabs>
          <w:tab w:val="left" w:pos="993"/>
          <w:tab w:val="left" w:pos="1260"/>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CA0C85">
      <w:pPr>
        <w:pStyle w:val="Sraopastraipa"/>
        <w:numPr>
          <w:ilvl w:val="2"/>
          <w:numId w:val="68"/>
        </w:numPr>
        <w:shd w:val="clear" w:color="auto" w:fill="FFFFFF"/>
        <w:tabs>
          <w:tab w:val="left" w:pos="1260"/>
        </w:tabs>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CA0C85">
      <w:pPr>
        <w:pStyle w:val="Sraopastraipa"/>
        <w:numPr>
          <w:ilvl w:val="2"/>
          <w:numId w:val="68"/>
        </w:numPr>
        <w:shd w:val="clear" w:color="auto" w:fill="FFFFFF"/>
        <w:tabs>
          <w:tab w:val="left" w:pos="1260"/>
        </w:tabs>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CA0C85">
      <w:pPr>
        <w:pStyle w:val="Sraopastraipa"/>
        <w:numPr>
          <w:ilvl w:val="2"/>
          <w:numId w:val="68"/>
        </w:numPr>
        <w:shd w:val="clear" w:color="auto" w:fill="FFFFFF"/>
        <w:tabs>
          <w:tab w:val="left" w:pos="1260"/>
        </w:tabs>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CA0C85">
      <w:pPr>
        <w:pStyle w:val="Sraopastraipa"/>
        <w:numPr>
          <w:ilvl w:val="1"/>
          <w:numId w:val="68"/>
        </w:numPr>
        <w:tabs>
          <w:tab w:val="left" w:pos="1260"/>
        </w:tabs>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CA0C85">
      <w:pPr>
        <w:pStyle w:val="Sraopastraipa"/>
        <w:numPr>
          <w:ilvl w:val="1"/>
          <w:numId w:val="68"/>
        </w:numPr>
        <w:tabs>
          <w:tab w:val="left" w:pos="1260"/>
        </w:tabs>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CA0C85">
      <w:pPr>
        <w:pStyle w:val="Sraopastraipa"/>
        <w:numPr>
          <w:ilvl w:val="2"/>
          <w:numId w:val="68"/>
        </w:numPr>
        <w:tabs>
          <w:tab w:val="left" w:pos="1260"/>
        </w:tabs>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CA0C85">
      <w:pPr>
        <w:pStyle w:val="Sraopastraipa"/>
        <w:numPr>
          <w:ilvl w:val="2"/>
          <w:numId w:val="68"/>
        </w:numPr>
        <w:tabs>
          <w:tab w:val="left" w:pos="1260"/>
        </w:tabs>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CA0C85">
      <w:pPr>
        <w:pStyle w:val="Sraopastraipa"/>
        <w:numPr>
          <w:ilvl w:val="2"/>
          <w:numId w:val="68"/>
        </w:numPr>
        <w:tabs>
          <w:tab w:val="left" w:pos="1260"/>
        </w:tabs>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CA0C85">
      <w:pPr>
        <w:pStyle w:val="Sraopastraipa"/>
        <w:numPr>
          <w:ilvl w:val="2"/>
          <w:numId w:val="68"/>
        </w:numPr>
        <w:tabs>
          <w:tab w:val="left" w:pos="1260"/>
        </w:tabs>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CA0C85">
      <w:pPr>
        <w:pStyle w:val="Sraopastraipa"/>
        <w:numPr>
          <w:ilvl w:val="1"/>
          <w:numId w:val="68"/>
        </w:numPr>
        <w:tabs>
          <w:tab w:val="left" w:pos="1260"/>
        </w:tabs>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A0C85">
      <w:pPr>
        <w:pStyle w:val="Sraopastraipa"/>
        <w:numPr>
          <w:ilvl w:val="1"/>
          <w:numId w:val="68"/>
        </w:numPr>
        <w:tabs>
          <w:tab w:val="left" w:pos="1260"/>
        </w:tabs>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A0C85">
      <w:pPr>
        <w:pStyle w:val="Sraopastraipa"/>
        <w:numPr>
          <w:ilvl w:val="1"/>
          <w:numId w:val="68"/>
        </w:numPr>
        <w:tabs>
          <w:tab w:val="left" w:pos="1260"/>
        </w:tabs>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A0C85">
      <w:pPr>
        <w:pStyle w:val="Antrat1"/>
        <w:numPr>
          <w:ilvl w:val="0"/>
          <w:numId w:val="68"/>
        </w:numPr>
        <w:tabs>
          <w:tab w:val="left" w:pos="567"/>
        </w:tabs>
        <w:contextualSpacing/>
        <w:jc w:val="both"/>
        <w:rPr>
          <w:rFonts w:asciiTheme="minorHAnsi" w:hAnsiTheme="minorHAnsi" w:cstheme="minorHAnsi"/>
          <w:b/>
          <w:bCs/>
          <w:color w:val="auto"/>
          <w:lang w:val="lt-LT"/>
        </w:rPr>
      </w:pPr>
      <w:bookmarkStart w:id="123" w:name="_Hlk91498650"/>
      <w:r w:rsidRPr="00F9566E">
        <w:rPr>
          <w:rFonts w:asciiTheme="minorHAnsi" w:hAnsiTheme="minorHAnsi" w:cstheme="minorHAnsi"/>
          <w:color w:val="auto"/>
          <w:lang w:val="lt-LT"/>
        </w:rPr>
        <w:lastRenderedPageBreak/>
        <w:t xml:space="preserve"> </w:t>
      </w:r>
      <w:bookmarkStart w:id="124"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4"/>
      <w:r w:rsidR="005F09F0" w:rsidRPr="00F9566E">
        <w:rPr>
          <w:rFonts w:asciiTheme="minorHAnsi" w:hAnsiTheme="minorHAnsi" w:cstheme="minorHAnsi"/>
          <w:color w:val="auto"/>
          <w:lang w:val="lt-LT"/>
        </w:rPr>
        <w:tab/>
      </w:r>
      <w:bookmarkEnd w:id="123"/>
    </w:p>
    <w:p w14:paraId="4D642AA6" w14:textId="086A23DD" w:rsidR="006B5699" w:rsidRPr="009D6E53" w:rsidRDefault="009D6E53" w:rsidP="00CA0C85">
      <w:pPr>
        <w:pStyle w:val="Sraopastraipa"/>
        <w:numPr>
          <w:ilvl w:val="1"/>
          <w:numId w:val="68"/>
        </w:numPr>
        <w:tabs>
          <w:tab w:val="left" w:pos="1080"/>
        </w:tabs>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A0C85">
      <w:pPr>
        <w:pStyle w:val="Sraopastraipa"/>
        <w:numPr>
          <w:ilvl w:val="1"/>
          <w:numId w:val="68"/>
        </w:numPr>
        <w:tabs>
          <w:tab w:val="left" w:pos="1080"/>
        </w:tabs>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A0C85">
      <w:pPr>
        <w:pStyle w:val="Sraopastraipa"/>
        <w:numPr>
          <w:ilvl w:val="1"/>
          <w:numId w:val="68"/>
        </w:numPr>
        <w:tabs>
          <w:tab w:val="left" w:pos="1080"/>
        </w:tabs>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EE461" w14:textId="77777777" w:rsidR="00183E94" w:rsidRDefault="00183E94" w:rsidP="00184B8C">
      <w:pPr>
        <w:spacing w:after="0" w:line="240" w:lineRule="auto"/>
      </w:pPr>
      <w:r>
        <w:separator/>
      </w:r>
    </w:p>
  </w:endnote>
  <w:endnote w:type="continuationSeparator" w:id="0">
    <w:p w14:paraId="0A0DB0DF" w14:textId="77777777" w:rsidR="00183E94" w:rsidRDefault="00183E94" w:rsidP="00184B8C">
      <w:pPr>
        <w:spacing w:after="0" w:line="240" w:lineRule="auto"/>
      </w:pPr>
      <w:r>
        <w:continuationSeparator/>
      </w:r>
    </w:p>
  </w:endnote>
  <w:endnote w:type="continuationNotice" w:id="1">
    <w:p w14:paraId="246AF2EB" w14:textId="77777777" w:rsidR="00183E94" w:rsidRDefault="00183E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lt-LT"/>
      </w:rPr>
      <w:id w:val="435883743"/>
      <w:docPartObj>
        <w:docPartGallery w:val="Page Numbers (Bottom of Page)"/>
        <w:docPartUnique/>
      </w:docPartObj>
    </w:sdtPr>
    <w:sdtEndPr>
      <w:rPr>
        <w:noProof/>
      </w:rPr>
    </w:sdtEndPr>
    <w:sdtContent>
      <w:p w14:paraId="2C4242E3" w14:textId="0ABA0336"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152807">
          <w:rPr>
            <w:noProof/>
            <w:lang w:val="lt-LT"/>
          </w:rPr>
          <w:t>1</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57612" w14:textId="77777777" w:rsidR="00183E94" w:rsidRDefault="00183E94" w:rsidP="00184B8C">
      <w:pPr>
        <w:spacing w:after="0" w:line="240" w:lineRule="auto"/>
      </w:pPr>
      <w:r>
        <w:separator/>
      </w:r>
    </w:p>
  </w:footnote>
  <w:footnote w:type="continuationSeparator" w:id="0">
    <w:p w14:paraId="484E523C" w14:textId="77777777" w:rsidR="00183E94" w:rsidRDefault="00183E94" w:rsidP="00184B8C">
      <w:pPr>
        <w:spacing w:after="0" w:line="240" w:lineRule="auto"/>
      </w:pPr>
      <w:r>
        <w:continuationSeparator/>
      </w:r>
    </w:p>
  </w:footnote>
  <w:footnote w:type="continuationNotice" w:id="1">
    <w:p w14:paraId="767F7674" w14:textId="77777777" w:rsidR="00183E94" w:rsidRDefault="00183E94">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1260"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trackRevisions/>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37DF2"/>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07"/>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3E94"/>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2969"/>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46"/>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66DF"/>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772"/>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16E6"/>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87797"/>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5700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8700E"/>
    <w:rsid w:val="00990450"/>
    <w:rsid w:val="009910DC"/>
    <w:rsid w:val="0099206B"/>
    <w:rsid w:val="009924CF"/>
    <w:rsid w:val="009927D7"/>
    <w:rsid w:val="009952E8"/>
    <w:rsid w:val="009953FD"/>
    <w:rsid w:val="009964D6"/>
    <w:rsid w:val="009A075C"/>
    <w:rsid w:val="009A1F2F"/>
    <w:rsid w:val="009A2391"/>
    <w:rsid w:val="009A2845"/>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706"/>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0C8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96D"/>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6F0C"/>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08C"/>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0C2F5B9190488297748C322BD5B7EB"/>
        <w:category>
          <w:name w:val="Bendrosios nuostatos"/>
          <w:gallery w:val="placeholder"/>
        </w:category>
        <w:types>
          <w:type w:val="bbPlcHdr"/>
        </w:types>
        <w:behaviors>
          <w:behavior w:val="content"/>
        </w:behaviors>
        <w:guid w:val="{463404DB-48FB-4A56-8AF8-7425D0554A6F}"/>
      </w:docPartPr>
      <w:docPartBody>
        <w:p w:rsidR="003148E2" w:rsidRDefault="003C471E" w:rsidP="003C471E">
          <w:pPr>
            <w:pStyle w:val="020C2F5B9190488297748C322BD5B7EB"/>
          </w:pPr>
          <w:r>
            <w:rPr>
              <w:rFonts w:asciiTheme="majorHAnsi" w:eastAsiaTheme="majorEastAsia" w:hAnsiTheme="majorHAnsi" w:cstheme="majorBidi"/>
              <w:color w:val="5B9BD5" w:themeColor="accent1"/>
              <w:sz w:val="88"/>
              <w:szCs w:val="88"/>
            </w:rPr>
            <w:t>[Document title]</w:t>
          </w:r>
        </w:p>
      </w:docPartBody>
    </w:docPart>
    <w:docPart>
      <w:docPartPr>
        <w:name w:val="B9DB6B413F434D27A470BF7825F28CEF"/>
        <w:category>
          <w:name w:val="Bendrosios nuostatos"/>
          <w:gallery w:val="placeholder"/>
        </w:category>
        <w:types>
          <w:type w:val="bbPlcHdr"/>
        </w:types>
        <w:behaviors>
          <w:behavior w:val="content"/>
        </w:behaviors>
        <w:guid w:val="{A8A3E88B-BEE9-4262-B9C8-262D7848F00C}"/>
      </w:docPartPr>
      <w:docPartBody>
        <w:p w:rsidR="003148E2" w:rsidRDefault="003C471E" w:rsidP="003C471E">
          <w:pPr>
            <w:pStyle w:val="B9DB6B413F434D27A470BF7825F28CEF"/>
          </w:pPr>
          <w:r>
            <w:rPr>
              <w:color w:val="2E74B5"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37C99"/>
    <w:rsid w:val="00244C86"/>
    <w:rsid w:val="002661E7"/>
    <w:rsid w:val="00275C7F"/>
    <w:rsid w:val="002A2CE7"/>
    <w:rsid w:val="002B5DD3"/>
    <w:rsid w:val="002C392B"/>
    <w:rsid w:val="002C4C39"/>
    <w:rsid w:val="002E1D9D"/>
    <w:rsid w:val="002F0E8D"/>
    <w:rsid w:val="003148E2"/>
    <w:rsid w:val="00336D7E"/>
    <w:rsid w:val="00360A53"/>
    <w:rsid w:val="003749C5"/>
    <w:rsid w:val="003B1426"/>
    <w:rsid w:val="003C471E"/>
    <w:rsid w:val="003E68AE"/>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A31E3"/>
    <w:rsid w:val="008C3D4C"/>
    <w:rsid w:val="008E3986"/>
    <w:rsid w:val="008F12A4"/>
    <w:rsid w:val="0091517E"/>
    <w:rsid w:val="009400D0"/>
    <w:rsid w:val="00945412"/>
    <w:rsid w:val="009467A4"/>
    <w:rsid w:val="009809C9"/>
    <w:rsid w:val="00986DA0"/>
    <w:rsid w:val="0099583F"/>
    <w:rsid w:val="009E4598"/>
    <w:rsid w:val="00A17103"/>
    <w:rsid w:val="00A90404"/>
    <w:rsid w:val="00B04A47"/>
    <w:rsid w:val="00B15794"/>
    <w:rsid w:val="00B34251"/>
    <w:rsid w:val="00B440AB"/>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 w:type="paragraph" w:customStyle="1" w:styleId="020C2F5B9190488297748C322BD5B7EB">
    <w:name w:val="020C2F5B9190488297748C322BD5B7EB"/>
    <w:rsid w:val="003C471E"/>
  </w:style>
  <w:style w:type="paragraph" w:customStyle="1" w:styleId="B9DB6B413F434D27A470BF7825F28CEF">
    <w:name w:val="B9DB6B413F434D27A470BF7825F28CEF"/>
    <w:rsid w:val="003C47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5.xml><?xml version="1.0" encoding="utf-8"?>
<ds:datastoreItem xmlns:ds="http://schemas.openxmlformats.org/officeDocument/2006/customXml" ds:itemID="{D4A7688D-250E-49DE-8BDE-DE8BAF5CC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9408</Words>
  <Characters>53627</Characters>
  <Application>Microsoft Office Word</Application>
  <DocSecurity>0</DocSecurity>
  <Lines>446</Lines>
  <Paragraphs>125</Paragraphs>
  <ScaleCrop>false</ScaleCrop>
  <HeadingPairs>
    <vt:vector size="2" baseType="variant">
      <vt:variant>
        <vt:lpstr>Pavadinimas</vt:lpstr>
      </vt:variant>
      <vt:variant>
        <vt:i4>1</vt:i4>
      </vt:variant>
    </vt:vector>
  </HeadingPairs>
  <TitlesOfParts>
    <vt:vector size="1" baseType="lpstr">
      <vt:lpstr>VIEŠOJO PIRKIMO „MOKYMO PRIEMONĖS STEAM ERDVEI“ATVIRO KONKURSO BENDROSIOS SĄLYGOS</vt:lpstr>
    </vt:vector>
  </TitlesOfParts>
  <Company/>
  <LinksUpToDate>false</LinksUpToDate>
  <CharactersWithSpaces>62910</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„PARKO G. (NA-6) IR LIEPŲ G. (NA-7) ATKARPOS NAUJOSIOS ŪTOS K., NAUJOSIOS ŪTOS SEN., PRIENŲ R. SAV. KAPITALINIS REMONTAS“ATVIRO KONKURSO BENDROSIOS SĄLYGOS</dc:title>
  <dc:subject>2024-11- versija, skelbiama https://vpt.lrv.lt/</dc:subject>
  <dc:creator/>
  <cp:keywords/>
  <dc:description/>
  <cp:lastModifiedBy/>
  <cp:revision>1</cp:revision>
  <dcterms:created xsi:type="dcterms:W3CDTF">2024-11-27T11:57:00Z</dcterms:created>
  <dcterms:modified xsi:type="dcterms:W3CDTF">2025-04-03T11:20:00Z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